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F790C" w14:textId="77777777" w:rsidR="007316F3" w:rsidRDefault="007316F3" w:rsidP="00832A12">
      <w:pPr>
        <w:suppressAutoHyphens/>
        <w:spacing w:after="0" w:line="240" w:lineRule="auto"/>
        <w:ind w:right="-3" w:firstLine="709"/>
        <w:jc w:val="center"/>
        <w:outlineLvl w:val="0"/>
        <w:rPr>
          <w:rFonts w:ascii="Times New Roman" w:hAnsi="Times New Roman"/>
          <w:sz w:val="24"/>
          <w:szCs w:val="24"/>
          <w:lang w:eastAsia="ar-SA"/>
        </w:rPr>
      </w:pPr>
    </w:p>
    <w:p w14:paraId="28D366D3" w14:textId="77777777" w:rsidR="002C2C31" w:rsidRDefault="002C2C31" w:rsidP="00832A12">
      <w:pPr>
        <w:suppressAutoHyphens/>
        <w:spacing w:after="0" w:line="240" w:lineRule="auto"/>
        <w:ind w:right="-3" w:firstLine="709"/>
        <w:jc w:val="center"/>
        <w:outlineLvl w:val="0"/>
        <w:rPr>
          <w:rFonts w:ascii="Times New Roman" w:hAnsi="Times New Roman"/>
          <w:sz w:val="24"/>
          <w:szCs w:val="24"/>
          <w:lang w:eastAsia="ar-SA"/>
        </w:rPr>
      </w:pPr>
      <w:r w:rsidRPr="00832A12">
        <w:rPr>
          <w:rFonts w:ascii="Times New Roman" w:hAnsi="Times New Roman"/>
          <w:sz w:val="24"/>
          <w:szCs w:val="24"/>
          <w:lang w:eastAsia="ar-SA"/>
        </w:rPr>
        <w:t>ДОГОВОР ПОДРЯДА № _______</w:t>
      </w:r>
    </w:p>
    <w:p w14:paraId="511C7F99" w14:textId="77777777" w:rsidR="00207A83" w:rsidRDefault="00207A83" w:rsidP="00832A12">
      <w:pPr>
        <w:suppressAutoHyphens/>
        <w:spacing w:after="0" w:line="240" w:lineRule="auto"/>
        <w:ind w:right="-3" w:firstLine="709"/>
        <w:jc w:val="center"/>
        <w:outlineLvl w:val="0"/>
        <w:rPr>
          <w:rFonts w:ascii="Times New Roman" w:hAnsi="Times New Roman"/>
        </w:rPr>
      </w:pPr>
      <w:r>
        <w:rPr>
          <w:rFonts w:ascii="Times New Roman" w:hAnsi="Times New Roman"/>
          <w:bCs/>
          <w:lang w:eastAsia="ar-SA"/>
        </w:rPr>
        <w:t>«С</w:t>
      </w:r>
      <w:r w:rsidRPr="00207A83">
        <w:rPr>
          <w:rFonts w:ascii="Times New Roman" w:eastAsia="Times New Roman" w:hAnsi="Times New Roman"/>
          <w:lang w:eastAsia="ru-RU"/>
        </w:rPr>
        <w:t>троительств</w:t>
      </w:r>
      <w:r>
        <w:rPr>
          <w:rFonts w:ascii="Times New Roman" w:eastAsia="Times New Roman" w:hAnsi="Times New Roman"/>
          <w:lang w:eastAsia="ru-RU"/>
        </w:rPr>
        <w:t>о</w:t>
      </w:r>
      <w:r w:rsidRPr="00207A83">
        <w:rPr>
          <w:rFonts w:ascii="Times New Roman" w:eastAsia="Times New Roman" w:hAnsi="Times New Roman"/>
          <w:lang w:eastAsia="ru-RU"/>
        </w:rPr>
        <w:t xml:space="preserve"> </w:t>
      </w:r>
      <w:r w:rsidRPr="00207A83">
        <w:rPr>
          <w:rFonts w:ascii="Times New Roman" w:hAnsi="Times New Roman"/>
        </w:rPr>
        <w:t xml:space="preserve">сети доступа </w:t>
      </w:r>
      <w:r w:rsidR="00BA0723">
        <w:rPr>
          <w:rFonts w:ascii="Times New Roman" w:hAnsi="Times New Roman"/>
          <w:lang w:val="en-US"/>
        </w:rPr>
        <w:t>FTTB</w:t>
      </w:r>
      <w:r w:rsidR="00BA0723" w:rsidRPr="00BA0723">
        <w:rPr>
          <w:rFonts w:ascii="Times New Roman" w:hAnsi="Times New Roman"/>
        </w:rPr>
        <w:t xml:space="preserve"> г. </w:t>
      </w:r>
      <w:r w:rsidR="00BA0723">
        <w:rPr>
          <w:rFonts w:ascii="Times New Roman" w:hAnsi="Times New Roman"/>
        </w:rPr>
        <w:t>Уфа, 7 этап</w:t>
      </w:r>
      <w:r w:rsidR="0026163E">
        <w:rPr>
          <w:rFonts w:ascii="Times New Roman" w:hAnsi="Times New Roman"/>
        </w:rPr>
        <w:t>»</w:t>
      </w:r>
    </w:p>
    <w:p w14:paraId="41391DDD" w14:textId="77777777" w:rsidR="002C2C31" w:rsidRPr="00832A12" w:rsidRDefault="002C2C31" w:rsidP="00832A12">
      <w:pPr>
        <w:suppressAutoHyphens/>
        <w:spacing w:after="0" w:line="240" w:lineRule="auto"/>
        <w:ind w:right="-3"/>
        <w:jc w:val="center"/>
        <w:rPr>
          <w:rFonts w:ascii="Times New Roman" w:hAnsi="Times New Roman"/>
          <w:sz w:val="24"/>
          <w:szCs w:val="24"/>
          <w:lang w:eastAsia="ar-SA"/>
        </w:rPr>
      </w:pPr>
    </w:p>
    <w:tbl>
      <w:tblPr>
        <w:tblW w:w="0" w:type="auto"/>
        <w:tblLook w:val="00A0" w:firstRow="1" w:lastRow="0" w:firstColumn="1" w:lastColumn="0" w:noHBand="0" w:noVBand="0"/>
      </w:tblPr>
      <w:tblGrid>
        <w:gridCol w:w="3190"/>
        <w:gridCol w:w="3175"/>
        <w:gridCol w:w="3206"/>
      </w:tblGrid>
      <w:tr w:rsidR="002C2C31" w:rsidRPr="00B72997" w14:paraId="50E37C57" w14:textId="77777777" w:rsidTr="00FD140C">
        <w:tc>
          <w:tcPr>
            <w:tcW w:w="3284" w:type="dxa"/>
          </w:tcPr>
          <w:p w14:paraId="473B7968" w14:textId="77777777" w:rsidR="002C2C31" w:rsidRPr="00832A12" w:rsidRDefault="002C2C31" w:rsidP="00832A12">
            <w:pPr>
              <w:suppressAutoHyphens/>
              <w:spacing w:after="0" w:line="240" w:lineRule="auto"/>
              <w:ind w:right="-3" w:firstLine="709"/>
              <w:rPr>
                <w:rFonts w:ascii="Times New Roman" w:hAnsi="Times New Roman"/>
                <w:b/>
                <w:lang w:eastAsia="ar-SA"/>
              </w:rPr>
            </w:pPr>
            <w:r w:rsidRPr="00832A12">
              <w:rPr>
                <w:rFonts w:ascii="Times New Roman" w:hAnsi="Times New Roman"/>
                <w:lang w:eastAsia="ar-SA"/>
              </w:rPr>
              <w:t>г. Уфа</w:t>
            </w:r>
          </w:p>
        </w:tc>
        <w:tc>
          <w:tcPr>
            <w:tcW w:w="3284" w:type="dxa"/>
          </w:tcPr>
          <w:p w14:paraId="4FAD679E" w14:textId="77777777" w:rsidR="002C2C31" w:rsidRPr="00832A12" w:rsidRDefault="002C2C31" w:rsidP="00832A12">
            <w:pPr>
              <w:suppressAutoHyphens/>
              <w:spacing w:after="0" w:line="240" w:lineRule="auto"/>
              <w:ind w:right="-3"/>
              <w:jc w:val="center"/>
              <w:rPr>
                <w:rFonts w:ascii="Times New Roman" w:hAnsi="Times New Roman"/>
                <w:b/>
                <w:lang w:eastAsia="ar-SA"/>
              </w:rPr>
            </w:pPr>
          </w:p>
        </w:tc>
        <w:tc>
          <w:tcPr>
            <w:tcW w:w="3284" w:type="dxa"/>
          </w:tcPr>
          <w:p w14:paraId="4A6CF443" w14:textId="77777777" w:rsidR="002C2C31" w:rsidRPr="00832A12" w:rsidRDefault="002C2C31" w:rsidP="00D33B91">
            <w:pPr>
              <w:suppressAutoHyphens/>
              <w:spacing w:after="0" w:line="240" w:lineRule="auto"/>
              <w:ind w:right="-3"/>
              <w:jc w:val="center"/>
              <w:rPr>
                <w:rFonts w:ascii="Times New Roman" w:hAnsi="Times New Roman"/>
                <w:b/>
                <w:lang w:eastAsia="ar-SA"/>
              </w:rPr>
            </w:pPr>
            <w:r w:rsidRPr="00832A12">
              <w:rPr>
                <w:rFonts w:ascii="Times New Roman" w:hAnsi="Times New Roman"/>
                <w:lang w:eastAsia="ar-SA"/>
              </w:rPr>
              <w:t>«</w:t>
            </w:r>
            <w:r>
              <w:rPr>
                <w:rFonts w:ascii="Times New Roman" w:hAnsi="Times New Roman"/>
                <w:lang w:eastAsia="ar-SA"/>
              </w:rPr>
              <w:t>___</w:t>
            </w:r>
            <w:r w:rsidRPr="00832A12">
              <w:rPr>
                <w:rFonts w:ascii="Times New Roman" w:hAnsi="Times New Roman"/>
                <w:lang w:eastAsia="ar-SA"/>
              </w:rPr>
              <w:t xml:space="preserve">» </w:t>
            </w:r>
            <w:r>
              <w:rPr>
                <w:rFonts w:ascii="Times New Roman" w:hAnsi="Times New Roman"/>
                <w:lang w:eastAsia="ar-SA"/>
              </w:rPr>
              <w:t>________</w:t>
            </w:r>
            <w:r w:rsidRPr="00832A12">
              <w:rPr>
                <w:rFonts w:ascii="Times New Roman" w:hAnsi="Times New Roman"/>
                <w:lang w:eastAsia="ar-SA"/>
              </w:rPr>
              <w:t xml:space="preserve"> 201</w:t>
            </w:r>
            <w:r w:rsidR="00B50859">
              <w:rPr>
                <w:rFonts w:ascii="Times New Roman" w:hAnsi="Times New Roman"/>
                <w:lang w:eastAsia="ar-SA"/>
              </w:rPr>
              <w:t>5</w:t>
            </w:r>
            <w:r w:rsidRPr="00832A12">
              <w:rPr>
                <w:rFonts w:ascii="Times New Roman" w:hAnsi="Times New Roman"/>
                <w:lang w:eastAsia="ar-SA"/>
              </w:rPr>
              <w:t xml:space="preserve"> г.</w:t>
            </w:r>
          </w:p>
        </w:tc>
      </w:tr>
    </w:tbl>
    <w:p w14:paraId="4225F2D1" w14:textId="77777777" w:rsidR="002C2C31" w:rsidRPr="00832A12" w:rsidRDefault="002C2C31" w:rsidP="00832A12">
      <w:pPr>
        <w:suppressAutoHyphens/>
        <w:spacing w:after="0" w:line="240" w:lineRule="auto"/>
        <w:ind w:right="-3" w:firstLine="709"/>
        <w:rPr>
          <w:rFonts w:ascii="Times New Roman" w:hAnsi="Times New Roman"/>
          <w:lang w:eastAsia="ar-SA"/>
        </w:rPr>
      </w:pPr>
    </w:p>
    <w:p w14:paraId="44E11444" w14:textId="77777777" w:rsidR="002C2C31" w:rsidRPr="00832A12" w:rsidRDefault="00BA0723" w:rsidP="00832A12">
      <w:pPr>
        <w:suppressAutoHyphens/>
        <w:spacing w:after="0" w:line="240" w:lineRule="auto"/>
        <w:ind w:right="-3" w:firstLine="709"/>
        <w:jc w:val="both"/>
        <w:rPr>
          <w:rFonts w:ascii="Times New Roman" w:hAnsi="Times New Roman"/>
          <w:lang w:eastAsia="ru-RU"/>
        </w:rPr>
      </w:pPr>
      <w:r>
        <w:rPr>
          <w:rFonts w:ascii="Times New Roman" w:hAnsi="Times New Roman"/>
          <w:b/>
          <w:lang w:eastAsia="ar-SA"/>
        </w:rPr>
        <w:t>ПА</w:t>
      </w:r>
      <w:r w:rsidR="002C2C31" w:rsidRPr="00832A12">
        <w:rPr>
          <w:rFonts w:ascii="Times New Roman" w:hAnsi="Times New Roman"/>
          <w:b/>
          <w:lang w:eastAsia="ar-SA"/>
        </w:rPr>
        <w:t>О «Башинформсвязь»</w:t>
      </w:r>
      <w:r w:rsidR="002C2C31" w:rsidRPr="00832A12">
        <w:rPr>
          <w:rFonts w:ascii="Times New Roman" w:hAnsi="Times New Roman"/>
          <w:lang w:eastAsia="ar-SA"/>
        </w:rPr>
        <w:t xml:space="preserve">, именуемое в дальнейшем «ЗАКАЗЧИК», в лице </w:t>
      </w:r>
      <w:r w:rsidR="002C2C31">
        <w:rPr>
          <w:rFonts w:ascii="Times New Roman" w:hAnsi="Times New Roman"/>
          <w:lang w:eastAsia="ar-SA"/>
        </w:rPr>
        <w:t>г</w:t>
      </w:r>
      <w:r w:rsidR="002C2C31" w:rsidRPr="00832A12">
        <w:rPr>
          <w:rFonts w:ascii="Times New Roman" w:hAnsi="Times New Roman"/>
          <w:lang w:eastAsia="ar-SA"/>
        </w:rPr>
        <w:t xml:space="preserve">енерального директора </w:t>
      </w:r>
      <w:proofErr w:type="spellStart"/>
      <w:r w:rsidR="002C2C31" w:rsidRPr="00832A12">
        <w:rPr>
          <w:rFonts w:ascii="Times New Roman" w:hAnsi="Times New Roman"/>
          <w:b/>
          <w:lang w:eastAsia="ar-SA"/>
        </w:rPr>
        <w:t>Сафеева</w:t>
      </w:r>
      <w:proofErr w:type="spellEnd"/>
      <w:r w:rsidR="002C2C31" w:rsidRPr="00832A12">
        <w:rPr>
          <w:rFonts w:ascii="Times New Roman" w:hAnsi="Times New Roman"/>
          <w:b/>
          <w:lang w:eastAsia="ar-SA"/>
        </w:rPr>
        <w:t xml:space="preserve"> Рустема </w:t>
      </w:r>
      <w:proofErr w:type="spellStart"/>
      <w:r w:rsidR="002C2C31" w:rsidRPr="00832A12">
        <w:rPr>
          <w:rFonts w:ascii="Times New Roman" w:hAnsi="Times New Roman"/>
          <w:b/>
          <w:lang w:eastAsia="ar-SA"/>
        </w:rPr>
        <w:t>Рузбековича</w:t>
      </w:r>
      <w:proofErr w:type="spellEnd"/>
      <w:r w:rsidR="002C2C31" w:rsidRPr="00832A12">
        <w:rPr>
          <w:rFonts w:ascii="Times New Roman" w:hAnsi="Times New Roman"/>
          <w:lang w:eastAsia="ar-SA"/>
        </w:rPr>
        <w:t>, действующего на основании Устава, с одной стороны, и</w:t>
      </w:r>
      <w:r w:rsidR="0016229D">
        <w:rPr>
          <w:rFonts w:ascii="Times New Roman" w:hAnsi="Times New Roman"/>
          <w:lang w:eastAsia="ar-SA"/>
        </w:rPr>
        <w:t xml:space="preserve"> </w:t>
      </w:r>
      <w:r w:rsidR="00012D0D">
        <w:rPr>
          <w:rFonts w:ascii="Times New Roman" w:hAnsi="Times New Roman"/>
          <w:b/>
          <w:lang w:eastAsia="ar-SA"/>
        </w:rPr>
        <w:t>__________________________</w:t>
      </w:r>
      <w:r w:rsidR="002C2C31" w:rsidRPr="00445663">
        <w:rPr>
          <w:rFonts w:ascii="Times New Roman" w:hAnsi="Times New Roman"/>
          <w:b/>
        </w:rPr>
        <w:t>,</w:t>
      </w:r>
      <w:r w:rsidR="00B50859">
        <w:rPr>
          <w:rFonts w:ascii="Times New Roman" w:hAnsi="Times New Roman"/>
        </w:rPr>
        <w:t xml:space="preserve"> именуемое в дальнейшем «</w:t>
      </w:r>
      <w:r w:rsidR="002C2C31" w:rsidRPr="002767AD">
        <w:rPr>
          <w:rFonts w:ascii="Times New Roman" w:hAnsi="Times New Roman"/>
        </w:rPr>
        <w:t xml:space="preserve">ПОДРЯДЧИК», в лице </w:t>
      </w:r>
      <w:r w:rsidR="00445663" w:rsidRPr="00445663">
        <w:rPr>
          <w:rFonts w:ascii="Times New Roman" w:hAnsi="Times New Roman"/>
        </w:rPr>
        <w:t>дирек</w:t>
      </w:r>
      <w:r w:rsidR="00445663">
        <w:rPr>
          <w:rFonts w:ascii="Times New Roman" w:hAnsi="Times New Roman"/>
        </w:rPr>
        <w:t xml:space="preserve">тора </w:t>
      </w:r>
      <w:r w:rsidR="00012D0D">
        <w:rPr>
          <w:rFonts w:ascii="Times New Roman" w:hAnsi="Times New Roman"/>
        </w:rPr>
        <w:t>___________________________________</w:t>
      </w:r>
      <w:r w:rsidR="00445663" w:rsidRPr="00445663">
        <w:rPr>
          <w:rFonts w:ascii="Times New Roman" w:hAnsi="Times New Roman"/>
        </w:rPr>
        <w:t xml:space="preserve">, действующего на основании </w:t>
      </w:r>
      <w:r w:rsidR="00012D0D">
        <w:rPr>
          <w:rFonts w:ascii="Times New Roman" w:hAnsi="Times New Roman"/>
        </w:rPr>
        <w:t>Устава</w:t>
      </w:r>
      <w:r w:rsidR="002C2C31" w:rsidRPr="00832A12">
        <w:rPr>
          <w:rFonts w:ascii="Times New Roman" w:hAnsi="Times New Roman"/>
          <w:lang w:eastAsia="ar-SA"/>
        </w:rPr>
        <w:t xml:space="preserve">, с другой стороны, заключили настоящий договор подряда на </w:t>
      </w:r>
      <w:r w:rsidR="002C2C31" w:rsidRPr="00832A12">
        <w:rPr>
          <w:rFonts w:ascii="Times New Roman" w:hAnsi="Times New Roman"/>
          <w:bCs/>
          <w:lang w:eastAsia="ar-SA"/>
        </w:rPr>
        <w:t xml:space="preserve">выполнение работ по </w:t>
      </w:r>
      <w:r w:rsidR="00445663" w:rsidRPr="00445663">
        <w:rPr>
          <w:rFonts w:ascii="Times New Roman" w:hAnsi="Times New Roman"/>
          <w:bCs/>
          <w:lang w:eastAsia="ar-SA"/>
        </w:rPr>
        <w:t>строительству сети доступа</w:t>
      </w:r>
      <w:r w:rsidR="009A015B" w:rsidRPr="009A015B">
        <w:rPr>
          <w:rFonts w:ascii="Times New Roman" w:hAnsi="Times New Roman"/>
          <w:bCs/>
          <w:lang w:eastAsia="ar-SA"/>
        </w:rPr>
        <w:t xml:space="preserve"> </w:t>
      </w:r>
      <w:r>
        <w:rPr>
          <w:rFonts w:ascii="Times New Roman" w:hAnsi="Times New Roman"/>
          <w:bCs/>
          <w:lang w:eastAsia="ar-SA"/>
        </w:rPr>
        <w:t>FTTB г. Уфа, 7 этап</w:t>
      </w:r>
      <w:r w:rsidR="00D33B91">
        <w:rPr>
          <w:rFonts w:ascii="Times New Roman" w:hAnsi="Times New Roman"/>
          <w:bCs/>
          <w:lang w:eastAsia="ar-SA"/>
        </w:rPr>
        <w:t>.</w:t>
      </w:r>
    </w:p>
    <w:p w14:paraId="09D35477" w14:textId="77777777" w:rsidR="002C2C31" w:rsidRPr="00832A12" w:rsidRDefault="002C2C31" w:rsidP="00832A12">
      <w:pPr>
        <w:suppressAutoHyphens/>
        <w:spacing w:after="0" w:line="240" w:lineRule="auto"/>
        <w:ind w:right="-3" w:firstLine="709"/>
        <w:rPr>
          <w:rFonts w:ascii="Times New Roman" w:hAnsi="Times New Roman"/>
          <w:lang w:eastAsia="ar-SA"/>
        </w:rPr>
      </w:pPr>
    </w:p>
    <w:p w14:paraId="0B5C11F4" w14:textId="77777777" w:rsidR="002C2C31" w:rsidRPr="00832A12" w:rsidRDefault="002C2C31" w:rsidP="006C3C79">
      <w:pPr>
        <w:suppressAutoHyphens/>
        <w:spacing w:after="0" w:line="240" w:lineRule="auto"/>
        <w:ind w:right="-6" w:firstLine="709"/>
        <w:jc w:val="center"/>
        <w:outlineLvl w:val="0"/>
        <w:rPr>
          <w:rFonts w:ascii="Times New Roman" w:hAnsi="Times New Roman"/>
          <w:lang w:eastAsia="ar-SA"/>
        </w:rPr>
      </w:pPr>
      <w:r w:rsidRPr="00832A12">
        <w:rPr>
          <w:rFonts w:ascii="Times New Roman" w:hAnsi="Times New Roman"/>
          <w:lang w:eastAsia="ar-SA"/>
        </w:rPr>
        <w:t>1. ПРЕДМЕТ ДОГОВОРА</w:t>
      </w:r>
    </w:p>
    <w:p w14:paraId="61C81C55" w14:textId="77777777" w:rsidR="00B82615" w:rsidRPr="00B82615" w:rsidRDefault="00B82615" w:rsidP="006C3C79">
      <w:pPr>
        <w:suppressAutoHyphens/>
        <w:spacing w:after="0" w:line="240" w:lineRule="auto"/>
        <w:ind w:right="-6"/>
        <w:jc w:val="both"/>
        <w:outlineLvl w:val="0"/>
        <w:rPr>
          <w:rFonts w:ascii="Times New Roman" w:hAnsi="Times New Roman"/>
          <w:bCs/>
          <w:lang w:eastAsia="ar-SA"/>
        </w:rPr>
      </w:pPr>
      <w:r>
        <w:rPr>
          <w:rFonts w:ascii="Times New Roman" w:hAnsi="Times New Roman"/>
          <w:lang w:eastAsia="ar-SA"/>
        </w:rPr>
        <w:t xml:space="preserve">1.1. </w:t>
      </w:r>
      <w:r w:rsidR="002C2C31" w:rsidRPr="00B82615">
        <w:rPr>
          <w:rFonts w:ascii="Times New Roman" w:hAnsi="Times New Roman"/>
          <w:lang w:eastAsia="ar-SA"/>
        </w:rPr>
        <w:t xml:space="preserve">Подрядчик обязуется в соответствии с настоящим договором выполнить комплекс работ </w:t>
      </w:r>
      <w:r w:rsidR="002C2C31" w:rsidRPr="00B82615">
        <w:rPr>
          <w:rFonts w:ascii="Times New Roman" w:hAnsi="Times New Roman"/>
          <w:bCs/>
          <w:lang w:eastAsia="ar-SA"/>
        </w:rPr>
        <w:t xml:space="preserve">по </w:t>
      </w:r>
      <w:r w:rsidR="00D33B91" w:rsidRPr="00B82615">
        <w:rPr>
          <w:rFonts w:ascii="Times New Roman" w:hAnsi="Times New Roman"/>
          <w:bCs/>
          <w:lang w:eastAsia="ar-SA"/>
        </w:rPr>
        <w:t>с</w:t>
      </w:r>
      <w:r w:rsidR="00D33B91" w:rsidRPr="00B82615">
        <w:rPr>
          <w:rFonts w:ascii="Times New Roman" w:eastAsia="Times New Roman" w:hAnsi="Times New Roman"/>
          <w:lang w:eastAsia="ru-RU"/>
        </w:rPr>
        <w:t xml:space="preserve">троительству </w:t>
      </w:r>
      <w:r w:rsidR="00207A83" w:rsidRPr="00B82615">
        <w:rPr>
          <w:rFonts w:ascii="Times New Roman" w:hAnsi="Times New Roman"/>
        </w:rPr>
        <w:t xml:space="preserve">сети доступа </w:t>
      </w:r>
      <w:r w:rsidR="00BA0723">
        <w:rPr>
          <w:rFonts w:ascii="Times New Roman" w:hAnsi="Times New Roman"/>
        </w:rPr>
        <w:t>FTTB</w:t>
      </w:r>
      <w:r w:rsidR="00207A83" w:rsidRPr="00B82615">
        <w:rPr>
          <w:rFonts w:ascii="Times New Roman" w:hAnsi="Times New Roman"/>
        </w:rPr>
        <w:t xml:space="preserve"> в </w:t>
      </w:r>
      <w:r w:rsidR="004F0E1E">
        <w:rPr>
          <w:rFonts w:ascii="Times New Roman" w:hAnsi="Times New Roman"/>
        </w:rPr>
        <w:t>____________________</w:t>
      </w:r>
      <w:r w:rsidR="00207A83" w:rsidRPr="00B82615">
        <w:rPr>
          <w:rFonts w:ascii="Times New Roman" w:hAnsi="Times New Roman"/>
        </w:rPr>
        <w:t xml:space="preserve"> </w:t>
      </w:r>
      <w:proofErr w:type="spellStart"/>
      <w:r w:rsidR="00D33B91" w:rsidRPr="00B82615">
        <w:rPr>
          <w:rFonts w:ascii="Times New Roman" w:eastAsia="Times New Roman" w:hAnsi="Times New Roman"/>
          <w:lang w:eastAsia="ru-RU"/>
        </w:rPr>
        <w:t>в</w:t>
      </w:r>
      <w:proofErr w:type="spellEnd"/>
      <w:r w:rsidR="00D33B91" w:rsidRPr="00B82615">
        <w:rPr>
          <w:rFonts w:ascii="Times New Roman" w:eastAsia="Times New Roman" w:hAnsi="Times New Roman"/>
          <w:lang w:eastAsia="ru-RU"/>
        </w:rPr>
        <w:t xml:space="preserve"> количестве</w:t>
      </w:r>
      <w:r w:rsidR="00B50859" w:rsidRPr="00B82615">
        <w:rPr>
          <w:rFonts w:ascii="Times New Roman" w:hAnsi="Times New Roman"/>
        </w:rPr>
        <w:t xml:space="preserve"> </w:t>
      </w:r>
      <w:r w:rsidR="004F0E1E">
        <w:rPr>
          <w:rFonts w:ascii="Times New Roman" w:hAnsi="Times New Roman"/>
        </w:rPr>
        <w:t>________</w:t>
      </w:r>
      <w:r w:rsidR="00C576BD" w:rsidRPr="00B82615">
        <w:rPr>
          <w:rFonts w:ascii="Times New Roman" w:hAnsi="Times New Roman"/>
        </w:rPr>
        <w:t xml:space="preserve"> точек подключения </w:t>
      </w:r>
      <w:r w:rsidR="00207A83" w:rsidRPr="00B82615">
        <w:rPr>
          <w:rFonts w:ascii="Times New Roman" w:hAnsi="Times New Roman"/>
        </w:rPr>
        <w:t xml:space="preserve"> </w:t>
      </w:r>
      <w:r w:rsidR="002C2C31" w:rsidRPr="00B82615">
        <w:rPr>
          <w:rFonts w:ascii="Times New Roman" w:hAnsi="Times New Roman"/>
          <w:lang w:eastAsia="ar-SA"/>
        </w:rPr>
        <w:t>(далее – «Работы),</w:t>
      </w:r>
      <w:r w:rsidR="002C2C31" w:rsidRPr="00B82615">
        <w:rPr>
          <w:rFonts w:ascii="Times New Roman" w:hAnsi="Times New Roman"/>
          <w:bCs/>
          <w:lang w:eastAsia="ar-SA"/>
        </w:rPr>
        <w:t xml:space="preserve"> в соответствии со сметой, утвержденной Сторонами Договора (Приложение № 4 к Договору) и техническим заданием (Приложение № 1 к Договору),  по объектам согласно адресного плана (Приложение № 2 к настоящему Договору) </w:t>
      </w:r>
      <w:r w:rsidR="002C2C31" w:rsidRPr="00B82615">
        <w:rPr>
          <w:rFonts w:ascii="Times New Roman" w:hAnsi="Times New Roman"/>
          <w:lang w:eastAsia="ar-SA"/>
        </w:rPr>
        <w:t>и сдать Заказчику по акту, а Заказчик обязуется принять от Подрядчика объект и произвести оплату.</w:t>
      </w:r>
    </w:p>
    <w:p w14:paraId="54F3D154" w14:textId="77777777" w:rsidR="00B82615" w:rsidRPr="00B82615" w:rsidRDefault="002C2C31" w:rsidP="00B82615">
      <w:pPr>
        <w:pStyle w:val="a5"/>
        <w:numPr>
          <w:ilvl w:val="1"/>
          <w:numId w:val="13"/>
        </w:numPr>
        <w:suppressAutoHyphens/>
        <w:spacing w:before="100" w:beforeAutospacing="1" w:after="0" w:line="240" w:lineRule="auto"/>
        <w:jc w:val="both"/>
        <w:outlineLvl w:val="0"/>
        <w:rPr>
          <w:rFonts w:ascii="Times New Roman" w:hAnsi="Times New Roman"/>
          <w:bCs/>
          <w:lang w:eastAsia="ar-SA"/>
        </w:rPr>
      </w:pPr>
      <w:r w:rsidRPr="00B82615">
        <w:rPr>
          <w:rFonts w:ascii="Times New Roman" w:hAnsi="Times New Roman"/>
          <w:lang w:eastAsia="ar-SA"/>
        </w:rPr>
        <w:t xml:space="preserve"> </w:t>
      </w:r>
      <w:r w:rsidR="00B82615" w:rsidRPr="00B82615">
        <w:rPr>
          <w:rFonts w:ascii="Times New Roman" w:hAnsi="Times New Roman"/>
          <w:bCs/>
          <w:lang w:eastAsia="ar-SA"/>
        </w:rPr>
        <w:t>Подрядчик обязуется выполнить работы в соответствии с проектно-сметной документацией, утвержденной Заказчиком. Перед началом производства работ Подрядчик обязан получить у Заказчика проектно-сметную документацию.</w:t>
      </w:r>
    </w:p>
    <w:p w14:paraId="5EE4F005" w14:textId="77777777" w:rsidR="002C2C31" w:rsidRPr="00F46346" w:rsidRDefault="002C2C31" w:rsidP="00832A12">
      <w:pPr>
        <w:suppressAutoHyphens/>
        <w:spacing w:after="0" w:line="240" w:lineRule="auto"/>
        <w:ind w:right="-3" w:firstLine="709"/>
        <w:jc w:val="both"/>
        <w:outlineLvl w:val="0"/>
        <w:rPr>
          <w:rFonts w:ascii="Times New Roman" w:hAnsi="Times New Roman"/>
          <w:lang w:eastAsia="ar-SA"/>
        </w:rPr>
      </w:pPr>
    </w:p>
    <w:p w14:paraId="0FD8E0BD" w14:textId="77777777" w:rsidR="002C2C31" w:rsidRPr="00F46346" w:rsidRDefault="002C2C31" w:rsidP="00217064">
      <w:pPr>
        <w:suppressAutoHyphens/>
        <w:spacing w:after="0" w:line="240" w:lineRule="auto"/>
        <w:ind w:right="-3" w:firstLine="709"/>
        <w:jc w:val="center"/>
        <w:outlineLvl w:val="0"/>
        <w:rPr>
          <w:rFonts w:ascii="Times New Roman" w:hAnsi="Times New Roman"/>
          <w:lang w:eastAsia="ar-SA"/>
        </w:rPr>
      </w:pPr>
      <w:r w:rsidRPr="00F46346">
        <w:rPr>
          <w:rFonts w:ascii="Times New Roman" w:hAnsi="Times New Roman"/>
          <w:lang w:eastAsia="ar-SA"/>
        </w:rPr>
        <w:t>2. СТОИМОСТЬ РАБОТ ПО ДОГОВОРУ</w:t>
      </w:r>
    </w:p>
    <w:p w14:paraId="0E325BE0" w14:textId="77777777" w:rsidR="002C2C31" w:rsidRPr="00F46346" w:rsidRDefault="002C2C31" w:rsidP="00832A12">
      <w:pPr>
        <w:tabs>
          <w:tab w:val="left" w:pos="0"/>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2.1.</w:t>
      </w:r>
      <w:r w:rsidRPr="00F46346">
        <w:rPr>
          <w:rFonts w:ascii="Times New Roman" w:hAnsi="Times New Roman"/>
          <w:lang w:eastAsia="ar-SA"/>
        </w:rPr>
        <w:tab/>
        <w:t>Стоимость работ, выпо</w:t>
      </w:r>
      <w:r>
        <w:rPr>
          <w:rFonts w:ascii="Times New Roman" w:hAnsi="Times New Roman"/>
          <w:lang w:eastAsia="ar-SA"/>
        </w:rPr>
        <w:t xml:space="preserve">лняемых по настоящему договору </w:t>
      </w:r>
      <w:r w:rsidRPr="00F46346">
        <w:rPr>
          <w:rFonts w:ascii="Times New Roman" w:hAnsi="Times New Roman"/>
          <w:lang w:eastAsia="ar-SA"/>
        </w:rPr>
        <w:t>составляет:</w:t>
      </w:r>
    </w:p>
    <w:p w14:paraId="3CFB501B" w14:textId="77777777" w:rsidR="002C2C31" w:rsidRPr="00813642" w:rsidRDefault="004F0E1E" w:rsidP="00813642">
      <w:pPr>
        <w:tabs>
          <w:tab w:val="left" w:pos="1134"/>
          <w:tab w:val="left" w:pos="5760"/>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___________</w:t>
      </w:r>
      <w:r w:rsidR="00445663" w:rsidRPr="00445663">
        <w:rPr>
          <w:rFonts w:ascii="Times New Roman" w:hAnsi="Times New Roman"/>
          <w:lang w:eastAsia="ar-SA"/>
        </w:rPr>
        <w:t xml:space="preserve"> (</w:t>
      </w:r>
      <w:r>
        <w:rPr>
          <w:rFonts w:ascii="Times New Roman" w:hAnsi="Times New Roman"/>
          <w:lang w:eastAsia="ar-SA"/>
        </w:rPr>
        <w:t>______________</w:t>
      </w:r>
      <w:r w:rsidR="00445663" w:rsidRPr="00445663">
        <w:rPr>
          <w:rFonts w:ascii="Times New Roman" w:hAnsi="Times New Roman"/>
          <w:lang w:eastAsia="ar-SA"/>
        </w:rPr>
        <w:t xml:space="preserve">) </w:t>
      </w:r>
      <w:r w:rsidR="002C2C31" w:rsidRPr="00813642">
        <w:rPr>
          <w:rFonts w:ascii="Times New Roman" w:hAnsi="Times New Roman"/>
          <w:lang w:eastAsia="ar-SA"/>
        </w:rPr>
        <w:t xml:space="preserve">рублей, в том числе НДС 18% -  </w:t>
      </w:r>
      <w:r>
        <w:rPr>
          <w:rFonts w:ascii="Times New Roman" w:hAnsi="Times New Roman"/>
          <w:lang w:eastAsia="ar-SA"/>
        </w:rPr>
        <w:t>____________</w:t>
      </w:r>
      <w:r w:rsidR="00445663">
        <w:rPr>
          <w:rFonts w:ascii="Times New Roman" w:hAnsi="Times New Roman"/>
          <w:lang w:eastAsia="ar-SA"/>
        </w:rPr>
        <w:t xml:space="preserve"> (</w:t>
      </w:r>
      <w:r>
        <w:rPr>
          <w:rFonts w:ascii="Times New Roman" w:hAnsi="Times New Roman"/>
          <w:lang w:eastAsia="ar-SA"/>
        </w:rPr>
        <w:t>_________</w:t>
      </w:r>
      <w:r w:rsidR="00445663">
        <w:rPr>
          <w:rFonts w:ascii="Times New Roman" w:hAnsi="Times New Roman"/>
          <w:lang w:eastAsia="ar-SA"/>
        </w:rPr>
        <w:t>)</w:t>
      </w:r>
      <w:r w:rsidR="002C2C31" w:rsidRPr="00813642">
        <w:rPr>
          <w:rFonts w:ascii="Times New Roman" w:hAnsi="Times New Roman"/>
          <w:lang w:eastAsia="ar-SA"/>
        </w:rPr>
        <w:t xml:space="preserve"> рублей.</w:t>
      </w:r>
    </w:p>
    <w:p w14:paraId="103CEA56" w14:textId="77777777" w:rsidR="002C2C31" w:rsidRPr="00D33B91" w:rsidRDefault="002C2C31" w:rsidP="00813642">
      <w:pPr>
        <w:tabs>
          <w:tab w:val="left" w:pos="1134"/>
          <w:tab w:val="left" w:pos="5760"/>
        </w:tabs>
        <w:suppressAutoHyphens/>
        <w:spacing w:after="0" w:line="240" w:lineRule="auto"/>
        <w:ind w:right="-3" w:firstLine="709"/>
        <w:jc w:val="both"/>
        <w:rPr>
          <w:rFonts w:ascii="Times New Roman" w:hAnsi="Times New Roman"/>
          <w:lang w:eastAsia="ar-SA"/>
        </w:rPr>
      </w:pPr>
      <w:r w:rsidRPr="00813642">
        <w:rPr>
          <w:rFonts w:ascii="Times New Roman" w:hAnsi="Times New Roman"/>
          <w:lang w:eastAsia="ar-SA"/>
        </w:rPr>
        <w:t>2.2. Стоимость материалов и оборудования, используемых при выполнении работ, не включена в указанную в п. 2.1. Договора стоимость работ.</w:t>
      </w:r>
      <w:r w:rsidR="00D33B91" w:rsidRPr="00D33B91">
        <w:rPr>
          <w:rFonts w:ascii="Times New Roman" w:eastAsia="Times New Roman" w:hAnsi="Times New Roman"/>
          <w:sz w:val="24"/>
          <w:szCs w:val="20"/>
          <w:lang w:eastAsia="ru-RU"/>
        </w:rPr>
        <w:t xml:space="preserve"> </w:t>
      </w:r>
      <w:r w:rsidR="00D33B91" w:rsidRPr="00D33B91">
        <w:rPr>
          <w:rFonts w:ascii="Times New Roman" w:eastAsia="Times New Roman" w:hAnsi="Times New Roman"/>
          <w:lang w:eastAsia="ru-RU"/>
        </w:rPr>
        <w:t>В стоимость работ включена стоимость получения Подрядчиком технических условий на пересечение сторонних коммуникаций и всех видов согласований</w:t>
      </w:r>
      <w:r w:rsidRPr="00D33B91">
        <w:rPr>
          <w:rFonts w:ascii="Times New Roman" w:hAnsi="Times New Roman"/>
          <w:lang w:eastAsia="ar-SA"/>
        </w:rPr>
        <w:t xml:space="preserve"> </w:t>
      </w:r>
    </w:p>
    <w:p w14:paraId="0BF6A682" w14:textId="77777777" w:rsidR="002C2C31" w:rsidRDefault="002C2C31" w:rsidP="007B5D4D">
      <w:pPr>
        <w:tabs>
          <w:tab w:val="left" w:pos="1134"/>
          <w:tab w:val="left" w:pos="5760"/>
        </w:tabs>
        <w:suppressAutoHyphens/>
        <w:spacing w:after="0" w:line="240" w:lineRule="auto"/>
        <w:ind w:right="-3" w:firstLine="709"/>
        <w:jc w:val="both"/>
        <w:rPr>
          <w:rFonts w:ascii="Times New Roman" w:hAnsi="Times New Roman"/>
        </w:rPr>
      </w:pPr>
      <w:r w:rsidRPr="00813642">
        <w:rPr>
          <w:rFonts w:ascii="Times New Roman" w:hAnsi="Times New Roman"/>
          <w:lang w:eastAsia="ar-SA"/>
        </w:rPr>
        <w:t>2.</w:t>
      </w:r>
      <w:r w:rsidRPr="007B5D4D">
        <w:rPr>
          <w:rFonts w:ascii="Times New Roman" w:hAnsi="Times New Roman"/>
          <w:lang w:eastAsia="ar-SA"/>
        </w:rPr>
        <w:t xml:space="preserve">3. </w:t>
      </w:r>
      <w:r w:rsidRPr="007B5D4D">
        <w:rPr>
          <w:rFonts w:ascii="Times New Roman" w:hAnsi="Times New Roman"/>
        </w:rPr>
        <w:t>М</w:t>
      </w:r>
      <w:r w:rsidRPr="007B5D4D">
        <w:rPr>
          <w:rFonts w:ascii="Times New Roman" w:hAnsi="Times New Roman"/>
          <w:color w:val="000000"/>
        </w:rPr>
        <w:t>атериалы для выполнения работ предоставляются Подрядчику Заказчиком</w:t>
      </w:r>
      <w:r w:rsidR="006B5EEC">
        <w:rPr>
          <w:rFonts w:ascii="Times New Roman" w:hAnsi="Times New Roman"/>
          <w:color w:val="000000"/>
        </w:rPr>
        <w:t xml:space="preserve">. </w:t>
      </w:r>
      <w:r w:rsidRPr="007B5D4D">
        <w:rPr>
          <w:rFonts w:ascii="Times New Roman" w:hAnsi="Times New Roman"/>
          <w:color w:val="000000"/>
        </w:rPr>
        <w:t xml:space="preserve"> </w:t>
      </w:r>
      <w:r w:rsidRPr="007B5D4D">
        <w:rPr>
          <w:rFonts w:ascii="Times New Roman" w:hAnsi="Times New Roman"/>
          <w:lang w:eastAsia="ar-SA"/>
        </w:rPr>
        <w:t>Перечень и стоимость строительных материалов, переданных Заказчиком Подрядчику и используемых Подрядчиком при исполнении настоящего Договора</w:t>
      </w:r>
      <w:r w:rsidR="00CB5646">
        <w:rPr>
          <w:rFonts w:ascii="Times New Roman" w:hAnsi="Times New Roman"/>
          <w:lang w:eastAsia="ar-SA"/>
        </w:rPr>
        <w:t>,</w:t>
      </w:r>
      <w:r w:rsidRPr="007B5D4D">
        <w:rPr>
          <w:rFonts w:ascii="Times New Roman" w:hAnsi="Times New Roman"/>
          <w:lang w:eastAsia="ar-SA"/>
        </w:rPr>
        <w:t xml:space="preserve"> определяется в Дополнительном соглашении к Договору</w:t>
      </w:r>
      <w:r w:rsidR="006B5EEC">
        <w:rPr>
          <w:rFonts w:ascii="Times New Roman" w:hAnsi="Times New Roman"/>
          <w:lang w:eastAsia="ar-SA"/>
        </w:rPr>
        <w:t xml:space="preserve">. </w:t>
      </w:r>
      <w:r w:rsidRPr="007B5D4D">
        <w:rPr>
          <w:rFonts w:ascii="Times New Roman" w:hAnsi="Times New Roman"/>
        </w:rPr>
        <w:t xml:space="preserve"> Стоимость </w:t>
      </w:r>
      <w:r w:rsidR="006B5EEC">
        <w:rPr>
          <w:rFonts w:ascii="Times New Roman" w:hAnsi="Times New Roman"/>
        </w:rPr>
        <w:t xml:space="preserve">использованных </w:t>
      </w:r>
      <w:r w:rsidRPr="007B5D4D">
        <w:rPr>
          <w:rFonts w:ascii="Times New Roman" w:hAnsi="Times New Roman"/>
        </w:rPr>
        <w:t xml:space="preserve">материалов </w:t>
      </w:r>
      <w:r w:rsidR="006B5EEC">
        <w:rPr>
          <w:rFonts w:ascii="Times New Roman" w:hAnsi="Times New Roman"/>
        </w:rPr>
        <w:t>включается в формы КС-2, КС-3 по стоимости, предоставленной Заказчиком. Стоимость переданных материалов не увеличивают стоимость подрядных работ. Оплата Подрядчиком стоимости переданных материалов осуществляется путем зачета по окончании выполнения работ по Договору</w:t>
      </w:r>
      <w:r>
        <w:rPr>
          <w:rFonts w:ascii="Times New Roman" w:hAnsi="Times New Roman"/>
        </w:rPr>
        <w:t>.</w:t>
      </w:r>
    </w:p>
    <w:p w14:paraId="105E84B9" w14:textId="77777777" w:rsidR="002C2C31" w:rsidRDefault="00771EB0" w:rsidP="00771EB0">
      <w:pPr>
        <w:suppressAutoHyphens/>
        <w:spacing w:after="0" w:line="240" w:lineRule="auto"/>
        <w:ind w:right="-6"/>
        <w:jc w:val="both"/>
        <w:outlineLvl w:val="0"/>
        <w:rPr>
          <w:rFonts w:ascii="Arial" w:hAnsi="Arial" w:cs="Arial"/>
          <w:color w:val="000000"/>
          <w:sz w:val="20"/>
          <w:szCs w:val="20"/>
        </w:rPr>
      </w:pPr>
      <w:r>
        <w:rPr>
          <w:rFonts w:ascii="Times New Roman" w:hAnsi="Times New Roman"/>
          <w:color w:val="000000"/>
        </w:rPr>
        <w:t xml:space="preserve">           </w:t>
      </w:r>
    </w:p>
    <w:p w14:paraId="1516693A"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3. ОБЯЗАТЕЛЬСТВА ПОДРЯДЧИКА</w:t>
      </w:r>
    </w:p>
    <w:p w14:paraId="17CF9C81" w14:textId="77777777" w:rsidR="002C2C31" w:rsidRPr="00832A12" w:rsidRDefault="002C2C31" w:rsidP="00832A12">
      <w:pPr>
        <w:tabs>
          <w:tab w:val="left" w:pos="526"/>
        </w:tabs>
        <w:suppressAutoHyphens/>
        <w:spacing w:after="0" w:line="240" w:lineRule="auto"/>
        <w:ind w:right="-3" w:firstLine="709"/>
        <w:outlineLvl w:val="0"/>
        <w:rPr>
          <w:rFonts w:ascii="Times New Roman" w:hAnsi="Times New Roman"/>
          <w:lang w:eastAsia="ar-SA"/>
        </w:rPr>
      </w:pPr>
      <w:r w:rsidRPr="00832A12">
        <w:rPr>
          <w:rFonts w:ascii="Times New Roman" w:hAnsi="Times New Roman"/>
          <w:lang w:eastAsia="ar-SA"/>
        </w:rPr>
        <w:tab/>
        <w:t>Для исполнения настоящего договора Подрядчик обязуется:</w:t>
      </w:r>
    </w:p>
    <w:p w14:paraId="12B3D0D1" w14:textId="77777777"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3.1.</w:t>
      </w:r>
      <w:r w:rsidRPr="00832A12">
        <w:rPr>
          <w:rFonts w:ascii="Times New Roman" w:hAnsi="Times New Roman"/>
          <w:lang w:eastAsia="ar-SA"/>
        </w:rPr>
        <w:tab/>
        <w:t xml:space="preserve">Выполнять все работы в объёме и в сроки, предусмотренные в настоящем договоре, сдать работы Заказчику в состоянии, </w:t>
      </w:r>
      <w:r w:rsidRPr="00F46346">
        <w:rPr>
          <w:rFonts w:ascii="Times New Roman" w:hAnsi="Times New Roman"/>
          <w:lang w:eastAsia="ar-SA"/>
        </w:rPr>
        <w:t xml:space="preserve">обеспечивающим нормальную эксплуатацию объекта в соответствии с требованиями СНиП и РД отрасли связи, до </w:t>
      </w:r>
      <w:r w:rsidR="004F0E1E">
        <w:rPr>
          <w:rFonts w:ascii="Times New Roman" w:hAnsi="Times New Roman"/>
          <w:lang w:eastAsia="ar-SA"/>
        </w:rPr>
        <w:t>_________</w:t>
      </w:r>
      <w:r w:rsidR="008F333F" w:rsidRPr="008F333F">
        <w:rPr>
          <w:rFonts w:ascii="Times New Roman" w:hAnsi="Times New Roman"/>
          <w:lang w:eastAsia="ar-SA"/>
        </w:rPr>
        <w:t xml:space="preserve"> года</w:t>
      </w:r>
      <w:r w:rsidRPr="008F333F">
        <w:rPr>
          <w:rFonts w:ascii="Times New Roman" w:hAnsi="Times New Roman"/>
          <w:lang w:eastAsia="ar-SA"/>
        </w:rPr>
        <w:t>.</w:t>
      </w:r>
    </w:p>
    <w:p w14:paraId="175E8E23" w14:textId="7EE034E9" w:rsidR="002C2C31" w:rsidRPr="00F46346"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F46346">
        <w:rPr>
          <w:rFonts w:ascii="Times New Roman" w:hAnsi="Times New Roman"/>
          <w:lang w:eastAsia="ar-SA"/>
        </w:rPr>
        <w:t>3.2.</w:t>
      </w:r>
      <w:r w:rsidRPr="00F46346">
        <w:rPr>
          <w:rFonts w:ascii="Times New Roman" w:hAnsi="Times New Roman"/>
          <w:lang w:eastAsia="ar-SA"/>
        </w:rPr>
        <w:tab/>
        <w:t xml:space="preserve">Получать необходимые технические условия, согласования со сторонними организациями, необходимые для </w:t>
      </w:r>
      <w:r w:rsidR="00E917DB">
        <w:rPr>
          <w:rFonts w:ascii="Times New Roman" w:hAnsi="Times New Roman"/>
          <w:lang w:eastAsia="ar-SA"/>
        </w:rPr>
        <w:t xml:space="preserve">  выполнения работ по настоящему Договору</w:t>
      </w:r>
      <w:r w:rsidRPr="00F46346">
        <w:rPr>
          <w:rFonts w:ascii="Times New Roman" w:hAnsi="Times New Roman"/>
          <w:lang w:eastAsia="ar-SA"/>
        </w:rPr>
        <w:t>.</w:t>
      </w:r>
    </w:p>
    <w:p w14:paraId="217F8EA3" w14:textId="77777777" w:rsidR="002C2C31" w:rsidRPr="00F46346" w:rsidRDefault="002C2C31" w:rsidP="00832A12">
      <w:pPr>
        <w:suppressAutoHyphens/>
        <w:spacing w:after="0" w:line="240" w:lineRule="auto"/>
        <w:jc w:val="both"/>
        <w:rPr>
          <w:rFonts w:ascii="Times New Roman" w:hAnsi="Times New Roman"/>
          <w:lang w:eastAsia="ru-RU"/>
        </w:rPr>
      </w:pPr>
      <w:r w:rsidRPr="00F46346">
        <w:rPr>
          <w:rFonts w:ascii="Times New Roman" w:hAnsi="Times New Roman"/>
          <w:lang w:eastAsia="ar-SA"/>
        </w:rPr>
        <w:t xml:space="preserve">      </w:t>
      </w:r>
      <w:r>
        <w:rPr>
          <w:rFonts w:ascii="Times New Roman" w:hAnsi="Times New Roman"/>
          <w:lang w:eastAsia="ar-SA"/>
        </w:rPr>
        <w:t xml:space="preserve">  </w:t>
      </w:r>
      <w:r w:rsidRPr="00F46346">
        <w:rPr>
          <w:rFonts w:ascii="Times New Roman" w:hAnsi="Times New Roman"/>
          <w:lang w:eastAsia="ar-SA"/>
        </w:rPr>
        <w:t xml:space="preserve">     3.3.  </w:t>
      </w:r>
      <w:r w:rsidR="00F84380">
        <w:rPr>
          <w:rFonts w:ascii="Times New Roman" w:hAnsi="Times New Roman"/>
          <w:lang w:eastAsia="ar-SA"/>
        </w:rPr>
        <w:t>Д</w:t>
      </w:r>
      <w:r w:rsidRPr="00F46346">
        <w:rPr>
          <w:rFonts w:ascii="Times New Roman" w:hAnsi="Times New Roman"/>
          <w:lang w:eastAsia="ar-SA"/>
        </w:rPr>
        <w:t>о начала производства работ</w:t>
      </w:r>
      <w:r>
        <w:rPr>
          <w:rFonts w:ascii="Times New Roman" w:hAnsi="Times New Roman"/>
          <w:lang w:eastAsia="ar-SA"/>
        </w:rPr>
        <w:t xml:space="preserve"> (но не позднее </w:t>
      </w:r>
      <w:r w:rsidR="00D33B91">
        <w:rPr>
          <w:rFonts w:ascii="Times New Roman" w:hAnsi="Times New Roman"/>
          <w:lang w:eastAsia="ar-SA"/>
        </w:rPr>
        <w:t>10</w:t>
      </w:r>
      <w:r w:rsidR="00EE49B6">
        <w:rPr>
          <w:rFonts w:ascii="Times New Roman" w:hAnsi="Times New Roman"/>
          <w:lang w:eastAsia="ar-SA"/>
        </w:rPr>
        <w:t xml:space="preserve"> </w:t>
      </w:r>
      <w:r>
        <w:rPr>
          <w:rFonts w:ascii="Times New Roman" w:hAnsi="Times New Roman"/>
          <w:lang w:eastAsia="ar-SA"/>
        </w:rPr>
        <w:t>дней с даты заключения Договора)</w:t>
      </w:r>
      <w:r w:rsidRPr="00F46346">
        <w:rPr>
          <w:rFonts w:ascii="Times New Roman" w:hAnsi="Times New Roman"/>
          <w:lang w:eastAsia="ar-SA"/>
        </w:rPr>
        <w:t xml:space="preserve"> п</w:t>
      </w:r>
      <w:r w:rsidRPr="00F46346">
        <w:rPr>
          <w:rFonts w:ascii="Times New Roman" w:hAnsi="Times New Roman"/>
          <w:lang w:eastAsia="ru-RU"/>
        </w:rPr>
        <w:t xml:space="preserve">олучить согласование с собственниками </w:t>
      </w:r>
      <w:r w:rsidR="00D33B91">
        <w:rPr>
          <w:rFonts w:ascii="Times New Roman" w:hAnsi="Times New Roman"/>
          <w:lang w:eastAsia="ru-RU"/>
        </w:rPr>
        <w:t xml:space="preserve">многоквартирных жилых домов </w:t>
      </w:r>
      <w:r w:rsidRPr="00F46346">
        <w:rPr>
          <w:rFonts w:ascii="Times New Roman" w:hAnsi="Times New Roman"/>
          <w:lang w:eastAsia="ru-RU"/>
        </w:rPr>
        <w:t>на проведение строительно-монтажных работ по размещению сетей (в виде протокола собрания собственников с принятым решением о разрешении размещения сетей в жилом доме, оформленном в полном соответствии со ст.</w:t>
      </w:r>
      <w:r>
        <w:rPr>
          <w:rFonts w:ascii="Times New Roman" w:hAnsi="Times New Roman"/>
          <w:lang w:eastAsia="ru-RU"/>
        </w:rPr>
        <w:t xml:space="preserve"> ст.  44-48 Жилищного кодекса РФ</w:t>
      </w:r>
      <w:r w:rsidRPr="00F46346">
        <w:rPr>
          <w:rFonts w:ascii="Times New Roman" w:hAnsi="Times New Roman"/>
          <w:lang w:eastAsia="ru-RU"/>
        </w:rPr>
        <w:t>)</w:t>
      </w:r>
      <w:r w:rsidR="00E917DB">
        <w:rPr>
          <w:rFonts w:ascii="Times New Roman" w:hAnsi="Times New Roman"/>
          <w:lang w:eastAsia="ru-RU"/>
        </w:rPr>
        <w:t xml:space="preserve"> и передать Заказчику</w:t>
      </w:r>
      <w:r w:rsidRPr="00F46346">
        <w:rPr>
          <w:rFonts w:ascii="Times New Roman" w:hAnsi="Times New Roman"/>
          <w:lang w:eastAsia="ru-RU"/>
        </w:rPr>
        <w:t>.</w:t>
      </w:r>
    </w:p>
    <w:p w14:paraId="358FC65A" w14:textId="77777777" w:rsidR="002C2C31" w:rsidRPr="00832A12" w:rsidRDefault="002C2C31" w:rsidP="00832A12">
      <w:pPr>
        <w:tabs>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sidRPr="00F46346">
        <w:rPr>
          <w:rFonts w:ascii="Times New Roman" w:hAnsi="Times New Roman"/>
          <w:lang w:eastAsia="ar-SA"/>
        </w:rPr>
        <w:t xml:space="preserve">           3.4. В период действия настоящего договора и в течение одного года с момента сдачи выполненных работ Заказчику не заключать с другими лицами аналогичных договоров, которые должны исполняться на территории, полностью или частично совпадающей с территорией, указанной в настоящем договоре, выданным Заказчиком и не строить подобных сетей для собственных нужд.</w:t>
      </w:r>
    </w:p>
    <w:p w14:paraId="67B93AF1" w14:textId="77777777" w:rsidR="002C2C31" w:rsidRDefault="00B82615" w:rsidP="004F0E1E">
      <w:pPr>
        <w:tabs>
          <w:tab w:val="left" w:pos="0"/>
          <w:tab w:val="left" w:pos="1134"/>
        </w:tabs>
        <w:suppressAutoHyphens/>
        <w:autoSpaceDE w:val="0"/>
        <w:autoSpaceDN w:val="0"/>
        <w:adjustRightInd w:val="0"/>
        <w:spacing w:after="0" w:line="240" w:lineRule="auto"/>
        <w:ind w:right="-3"/>
        <w:jc w:val="both"/>
        <w:outlineLvl w:val="1"/>
        <w:rPr>
          <w:rFonts w:ascii="Times New Roman" w:hAnsi="Times New Roman"/>
          <w:lang w:eastAsia="ar-SA"/>
        </w:rPr>
      </w:pPr>
      <w:r>
        <w:rPr>
          <w:rFonts w:ascii="Times New Roman" w:hAnsi="Times New Roman"/>
          <w:lang w:eastAsia="ar-SA"/>
        </w:rPr>
        <w:lastRenderedPageBreak/>
        <w:t xml:space="preserve">           </w:t>
      </w:r>
      <w:r w:rsidR="004F0E1E">
        <w:rPr>
          <w:rFonts w:ascii="Times New Roman" w:hAnsi="Times New Roman"/>
          <w:lang w:eastAsia="ar-SA"/>
        </w:rPr>
        <w:t xml:space="preserve">  </w:t>
      </w:r>
      <w:r w:rsidR="002C2C31">
        <w:rPr>
          <w:rFonts w:ascii="Times New Roman" w:hAnsi="Times New Roman"/>
          <w:lang w:eastAsia="ar-SA"/>
        </w:rPr>
        <w:t xml:space="preserve"> </w:t>
      </w:r>
      <w:r w:rsidR="002C2C31" w:rsidRPr="00571B24">
        <w:rPr>
          <w:rFonts w:ascii="Times New Roman" w:hAnsi="Times New Roman"/>
          <w:lang w:eastAsia="ar-SA"/>
        </w:rPr>
        <w:t>3.</w:t>
      </w:r>
      <w:r w:rsidR="004F0E1E">
        <w:rPr>
          <w:rFonts w:ascii="Times New Roman" w:hAnsi="Times New Roman"/>
          <w:lang w:eastAsia="ar-SA"/>
        </w:rPr>
        <w:t>5</w:t>
      </w:r>
      <w:r w:rsidR="002C2C31" w:rsidRPr="00571B24">
        <w:rPr>
          <w:rFonts w:ascii="Times New Roman" w:hAnsi="Times New Roman"/>
          <w:lang w:eastAsia="ar-SA"/>
        </w:rPr>
        <w:t>.</w:t>
      </w:r>
      <w:r w:rsidR="002C2C31" w:rsidRPr="00571B24">
        <w:rPr>
          <w:rFonts w:ascii="Times New Roman" w:hAnsi="Times New Roman"/>
          <w:lang w:eastAsia="ar-SA"/>
        </w:rPr>
        <w:tab/>
        <w:t>Выполнять в срок и в полном объёме свои</w:t>
      </w:r>
      <w:r w:rsidR="00B50859">
        <w:rPr>
          <w:rFonts w:ascii="Times New Roman" w:hAnsi="Times New Roman"/>
          <w:lang w:eastAsia="ar-SA"/>
        </w:rPr>
        <w:t xml:space="preserve"> обязательства по ежемесячному </w:t>
      </w:r>
      <w:r w:rsidR="002C2C31" w:rsidRPr="00571B24">
        <w:rPr>
          <w:rFonts w:ascii="Times New Roman" w:hAnsi="Times New Roman"/>
          <w:lang w:eastAsia="ar-SA"/>
        </w:rPr>
        <w:t>предоставлению Заказчику актов фактически выполненных строительно-монтажных работ</w:t>
      </w:r>
      <w:r w:rsidR="004F0E1E">
        <w:rPr>
          <w:rFonts w:ascii="Times New Roman" w:hAnsi="Times New Roman"/>
          <w:lang w:eastAsia="ar-SA"/>
        </w:rPr>
        <w:t xml:space="preserve"> (</w:t>
      </w:r>
      <w:r w:rsidR="002C2C31" w:rsidRPr="00571B24">
        <w:rPr>
          <w:rFonts w:ascii="Times New Roman" w:hAnsi="Times New Roman"/>
          <w:lang w:eastAsia="ar-SA"/>
        </w:rPr>
        <w:t>форм №КС-2 и КС-3</w:t>
      </w:r>
      <w:r w:rsidR="004F0E1E">
        <w:rPr>
          <w:rFonts w:ascii="Times New Roman" w:hAnsi="Times New Roman"/>
          <w:lang w:eastAsia="ar-SA"/>
        </w:rPr>
        <w:t>)</w:t>
      </w:r>
      <w:r w:rsidR="002C2C31" w:rsidRPr="00571B24">
        <w:rPr>
          <w:rFonts w:ascii="Times New Roman" w:hAnsi="Times New Roman"/>
          <w:lang w:eastAsia="ar-SA"/>
        </w:rPr>
        <w:t>.</w:t>
      </w:r>
    </w:p>
    <w:p w14:paraId="48171DFF" w14:textId="7A5AD2AA" w:rsidR="00B82615" w:rsidRDefault="00B82615" w:rsidP="00B82615">
      <w:pPr>
        <w:tabs>
          <w:tab w:val="left" w:pos="567"/>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3.</w:t>
      </w:r>
      <w:r w:rsidR="004F0E1E">
        <w:rPr>
          <w:rFonts w:ascii="Times New Roman" w:hAnsi="Times New Roman"/>
          <w:lang w:eastAsia="ar-SA"/>
        </w:rPr>
        <w:t>6</w:t>
      </w:r>
      <w:r>
        <w:rPr>
          <w:rFonts w:ascii="Times New Roman" w:hAnsi="Times New Roman"/>
          <w:lang w:eastAsia="ar-SA"/>
        </w:rPr>
        <w:t xml:space="preserve">. Назначить приказом сотрудника, ответственного за организацию работ и переговоры с </w:t>
      </w:r>
      <w:r w:rsidR="003255B8">
        <w:rPr>
          <w:rFonts w:ascii="Times New Roman" w:hAnsi="Times New Roman"/>
          <w:lang w:eastAsia="ar-SA"/>
        </w:rPr>
        <w:t>Заказчиком и</w:t>
      </w:r>
      <w:r>
        <w:rPr>
          <w:rFonts w:ascii="Times New Roman" w:hAnsi="Times New Roman"/>
          <w:lang w:eastAsia="ar-SA"/>
        </w:rPr>
        <w:t xml:space="preserve">  известить об этом Заказчика.</w:t>
      </w:r>
    </w:p>
    <w:p w14:paraId="39E68F70" w14:textId="77777777" w:rsidR="006A4E4F" w:rsidRPr="0006061B" w:rsidRDefault="004F0E1E" w:rsidP="00B82615">
      <w:pPr>
        <w:tabs>
          <w:tab w:val="left" w:pos="567"/>
          <w:tab w:val="left" w:pos="1134"/>
        </w:tabs>
        <w:suppressAutoHyphens/>
        <w:spacing w:after="0" w:line="240" w:lineRule="auto"/>
        <w:ind w:right="-3" w:firstLine="709"/>
        <w:jc w:val="both"/>
        <w:rPr>
          <w:rFonts w:ascii="Times New Roman" w:hAnsi="Times New Roman"/>
          <w:color w:val="FF0000"/>
          <w:lang w:eastAsia="ar-SA"/>
        </w:rPr>
      </w:pPr>
      <w:r>
        <w:rPr>
          <w:rFonts w:ascii="Times New Roman" w:hAnsi="Times New Roman"/>
          <w:lang w:eastAsia="ar-SA"/>
        </w:rPr>
        <w:t>3.7</w:t>
      </w:r>
      <w:r w:rsidR="006A4E4F">
        <w:rPr>
          <w:rFonts w:ascii="Times New Roman" w:hAnsi="Times New Roman"/>
          <w:lang w:eastAsia="ar-SA"/>
        </w:rPr>
        <w:t xml:space="preserve">.  Не позднее 3 (трех) рабочих дней с даты завершения работ вывезти мусор, строительное оборудование, технику с места производства работ.   </w:t>
      </w:r>
    </w:p>
    <w:p w14:paraId="5D198052" w14:textId="77777777" w:rsidR="002C2C31" w:rsidRPr="00832A12" w:rsidRDefault="002C2C31" w:rsidP="00832A12">
      <w:pPr>
        <w:tabs>
          <w:tab w:val="left" w:pos="567"/>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3.</w:t>
      </w:r>
      <w:r w:rsidR="004F0E1E">
        <w:rPr>
          <w:rFonts w:ascii="Times New Roman" w:hAnsi="Times New Roman"/>
          <w:lang w:eastAsia="ar-SA"/>
        </w:rPr>
        <w:t>8</w:t>
      </w:r>
      <w:r w:rsidRPr="00832A12">
        <w:rPr>
          <w:rFonts w:ascii="Times New Roman" w:hAnsi="Times New Roman"/>
          <w:lang w:eastAsia="ar-SA"/>
        </w:rPr>
        <w:t>.</w:t>
      </w:r>
      <w:r w:rsidRPr="00832A12">
        <w:rPr>
          <w:rFonts w:ascii="Times New Roman" w:hAnsi="Times New Roman"/>
          <w:lang w:eastAsia="ar-SA"/>
        </w:rPr>
        <w:tab/>
        <w:t>Подрядчик несет ответственность:</w:t>
      </w:r>
    </w:p>
    <w:p w14:paraId="365CB251" w14:textId="77777777"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ненадлежащее, несвоевременное и некачественное исполнение работ по настоящему договору.</w:t>
      </w:r>
    </w:p>
    <w:p w14:paraId="1D318FD1" w14:textId="77777777" w:rsidR="002C2C31" w:rsidRPr="00832A12" w:rsidRDefault="002C2C31" w:rsidP="00832A12">
      <w:pPr>
        <w:tabs>
          <w:tab w:val="left" w:pos="0"/>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за технику </w:t>
      </w:r>
      <w:r w:rsidR="006A4E4F">
        <w:rPr>
          <w:rFonts w:ascii="Times New Roman" w:hAnsi="Times New Roman"/>
          <w:lang w:eastAsia="ar-SA"/>
        </w:rPr>
        <w:t xml:space="preserve">противопожарной и иной </w:t>
      </w:r>
      <w:r w:rsidRPr="00832A12">
        <w:rPr>
          <w:rFonts w:ascii="Times New Roman" w:hAnsi="Times New Roman"/>
          <w:lang w:eastAsia="ar-SA"/>
        </w:rPr>
        <w:t>безопасности, охрану труда, охрану окружающей среды и экологии</w:t>
      </w:r>
      <w:r w:rsidR="006A4E4F">
        <w:rPr>
          <w:rFonts w:ascii="Times New Roman" w:hAnsi="Times New Roman"/>
          <w:lang w:eastAsia="ar-SA"/>
        </w:rPr>
        <w:t xml:space="preserve"> в период выполнения работ до сдачи объекта Заказчику по акту формы № КС-14.</w:t>
      </w:r>
    </w:p>
    <w:p w14:paraId="1166F5DB" w14:textId="77777777" w:rsidR="002C2C31" w:rsidRPr="00832A12"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за сохранность и работоспособность предоставленных Заказчиком оборудования или иного имущества, переданного Подрядчику для исполнения работ по настоящему договору, в случае повреждения или порчи оборудования по вине Подрядчика, Заказчик вправе требовать возмещения ущерба или его замены.</w:t>
      </w:r>
    </w:p>
    <w:p w14:paraId="35F29D7D" w14:textId="77777777" w:rsidR="002C2C31" w:rsidRDefault="002C2C31" w:rsidP="00832A12">
      <w:pPr>
        <w:tabs>
          <w:tab w:val="left" w:pos="567"/>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 xml:space="preserve"> - перед третьими лицами за несоблюден</w:t>
      </w:r>
      <w:r>
        <w:rPr>
          <w:rFonts w:ascii="Times New Roman" w:hAnsi="Times New Roman"/>
          <w:lang w:eastAsia="ar-SA"/>
        </w:rPr>
        <w:t xml:space="preserve">ие </w:t>
      </w:r>
      <w:proofErr w:type="spellStart"/>
      <w:r>
        <w:rPr>
          <w:rFonts w:ascii="Times New Roman" w:hAnsi="Times New Roman"/>
          <w:lang w:eastAsia="ar-SA"/>
        </w:rPr>
        <w:t>п</w:t>
      </w:r>
      <w:r w:rsidR="004F0E1E">
        <w:rPr>
          <w:rFonts w:ascii="Times New Roman" w:hAnsi="Times New Roman"/>
          <w:lang w:eastAsia="ar-SA"/>
        </w:rPr>
        <w:t>п</w:t>
      </w:r>
      <w:proofErr w:type="spellEnd"/>
      <w:r>
        <w:rPr>
          <w:rFonts w:ascii="Times New Roman" w:hAnsi="Times New Roman"/>
          <w:lang w:eastAsia="ar-SA"/>
        </w:rPr>
        <w:t xml:space="preserve">. </w:t>
      </w:r>
      <w:r w:rsidR="004F0E1E">
        <w:rPr>
          <w:rFonts w:ascii="Times New Roman" w:hAnsi="Times New Roman"/>
          <w:lang w:eastAsia="ar-SA"/>
        </w:rPr>
        <w:t xml:space="preserve">3.2., </w:t>
      </w:r>
      <w:r>
        <w:rPr>
          <w:rFonts w:ascii="Times New Roman" w:hAnsi="Times New Roman"/>
          <w:lang w:eastAsia="ar-SA"/>
        </w:rPr>
        <w:t>3.3.</w:t>
      </w:r>
      <w:r w:rsidR="006A4E4F">
        <w:rPr>
          <w:rFonts w:ascii="Times New Roman" w:hAnsi="Times New Roman"/>
          <w:lang w:eastAsia="ar-SA"/>
        </w:rPr>
        <w:t>, 3.</w:t>
      </w:r>
      <w:r w:rsidR="004F0E1E">
        <w:rPr>
          <w:rFonts w:ascii="Times New Roman" w:hAnsi="Times New Roman"/>
          <w:lang w:eastAsia="ar-SA"/>
        </w:rPr>
        <w:t>7</w:t>
      </w:r>
      <w:r w:rsidR="006A4E4F">
        <w:rPr>
          <w:rFonts w:ascii="Times New Roman" w:hAnsi="Times New Roman"/>
          <w:lang w:eastAsia="ar-SA"/>
        </w:rPr>
        <w:t>.</w:t>
      </w:r>
      <w:r>
        <w:rPr>
          <w:rFonts w:ascii="Times New Roman" w:hAnsi="Times New Roman"/>
          <w:lang w:eastAsia="ar-SA"/>
        </w:rPr>
        <w:t xml:space="preserve"> настоящего Договора.</w:t>
      </w:r>
    </w:p>
    <w:p w14:paraId="37909077"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p>
    <w:p w14:paraId="4002E6B8"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4. ОБЯЗАТЕЛЬСТВА ЗАКАЗЧИКА</w:t>
      </w:r>
    </w:p>
    <w:p w14:paraId="4A59F13E" w14:textId="77777777" w:rsidR="002C2C31" w:rsidRPr="00832A12" w:rsidRDefault="002C2C31" w:rsidP="00832A12">
      <w:pPr>
        <w:suppressAutoHyphens/>
        <w:spacing w:after="0" w:line="240" w:lineRule="auto"/>
        <w:ind w:right="-3" w:firstLine="709"/>
        <w:rPr>
          <w:rFonts w:ascii="Times New Roman" w:hAnsi="Times New Roman"/>
          <w:lang w:eastAsia="ar-SA"/>
        </w:rPr>
      </w:pPr>
      <w:r w:rsidRPr="00832A12">
        <w:rPr>
          <w:rFonts w:ascii="Times New Roman" w:hAnsi="Times New Roman"/>
          <w:lang w:eastAsia="ar-SA"/>
        </w:rPr>
        <w:t>Для исполнения настоящего договора Заказчик обязуется:</w:t>
      </w:r>
    </w:p>
    <w:p w14:paraId="7788AD8A" w14:textId="77777777"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sidRPr="00832A12">
        <w:rPr>
          <w:rFonts w:ascii="Times New Roman" w:hAnsi="Times New Roman"/>
          <w:lang w:eastAsia="ar-SA"/>
        </w:rPr>
        <w:t>4.1.</w:t>
      </w:r>
      <w:r w:rsidRPr="00832A12">
        <w:rPr>
          <w:rFonts w:ascii="Times New Roman" w:hAnsi="Times New Roman"/>
          <w:lang w:eastAsia="ar-SA"/>
        </w:rPr>
        <w:tab/>
      </w:r>
      <w:r w:rsidRPr="00832A12">
        <w:rPr>
          <w:rFonts w:ascii="Times New Roman" w:hAnsi="Times New Roman"/>
          <w:spacing w:val="-4"/>
          <w:lang w:eastAsia="ar-SA"/>
        </w:rPr>
        <w:t>Обеспечивать технический и авторский надзор за качеством и выполненным объемом работ.</w:t>
      </w:r>
      <w:r w:rsidR="007E1204">
        <w:rPr>
          <w:rFonts w:ascii="Times New Roman" w:hAnsi="Times New Roman"/>
          <w:spacing w:val="-4"/>
          <w:lang w:eastAsia="ar-SA"/>
        </w:rPr>
        <w:t xml:space="preserve"> </w:t>
      </w:r>
    </w:p>
    <w:p w14:paraId="5176750D" w14:textId="77777777" w:rsidR="007E1204" w:rsidRDefault="007E1204"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 xml:space="preserve">4.2. Выдать Подрядчику проектно-сметную документацию.  </w:t>
      </w:r>
    </w:p>
    <w:p w14:paraId="48755F8B" w14:textId="77777777" w:rsidR="002C2C31" w:rsidRDefault="002C2C31" w:rsidP="00832A12">
      <w:pPr>
        <w:tabs>
          <w:tab w:val="left" w:pos="1134"/>
        </w:tabs>
        <w:suppressAutoHyphens/>
        <w:spacing w:after="0" w:line="240" w:lineRule="auto"/>
        <w:ind w:right="-3" w:firstLine="709"/>
        <w:jc w:val="both"/>
        <w:rPr>
          <w:rFonts w:ascii="Times New Roman" w:hAnsi="Times New Roman"/>
          <w:spacing w:val="-4"/>
          <w:lang w:eastAsia="ar-SA"/>
        </w:rPr>
      </w:pPr>
      <w:r>
        <w:rPr>
          <w:rFonts w:ascii="Times New Roman" w:hAnsi="Times New Roman"/>
          <w:spacing w:val="-4"/>
          <w:lang w:eastAsia="ar-SA"/>
        </w:rPr>
        <w:t>4.</w:t>
      </w:r>
      <w:r w:rsidR="007E1204">
        <w:rPr>
          <w:rFonts w:ascii="Times New Roman" w:hAnsi="Times New Roman"/>
          <w:spacing w:val="-4"/>
          <w:lang w:eastAsia="ar-SA"/>
        </w:rPr>
        <w:t>3</w:t>
      </w:r>
      <w:r>
        <w:rPr>
          <w:rFonts w:ascii="Times New Roman" w:hAnsi="Times New Roman"/>
          <w:spacing w:val="-4"/>
          <w:lang w:eastAsia="ar-SA"/>
        </w:rPr>
        <w:t>. Обеспечивать Подрядчика строительными материалами в порядке, предусмотренном п. 2.3. Договора, по п</w:t>
      </w:r>
      <w:r w:rsidR="00695395">
        <w:rPr>
          <w:rFonts w:ascii="Times New Roman" w:hAnsi="Times New Roman"/>
          <w:spacing w:val="-4"/>
          <w:lang w:eastAsia="ar-SA"/>
        </w:rPr>
        <w:t>исьменному обращению Подрядчика. В случае</w:t>
      </w:r>
      <w:r w:rsidR="00D119C3">
        <w:rPr>
          <w:rFonts w:ascii="Times New Roman" w:hAnsi="Times New Roman"/>
          <w:spacing w:val="-4"/>
          <w:lang w:eastAsia="ar-SA"/>
        </w:rPr>
        <w:t xml:space="preserve"> отсутствия у Заказчика </w:t>
      </w:r>
      <w:r w:rsidR="009A015B">
        <w:rPr>
          <w:rFonts w:ascii="Times New Roman" w:hAnsi="Times New Roman"/>
          <w:spacing w:val="-4"/>
          <w:lang w:eastAsia="ar-SA"/>
        </w:rPr>
        <w:t xml:space="preserve">при обращении Подрядчика </w:t>
      </w:r>
      <w:r w:rsidR="00695395">
        <w:rPr>
          <w:rFonts w:ascii="Times New Roman" w:hAnsi="Times New Roman"/>
          <w:spacing w:val="-4"/>
          <w:lang w:eastAsia="ar-SA"/>
        </w:rPr>
        <w:t xml:space="preserve">возможности обеспечения </w:t>
      </w:r>
      <w:r w:rsidR="009A015B">
        <w:rPr>
          <w:rFonts w:ascii="Times New Roman" w:hAnsi="Times New Roman"/>
          <w:spacing w:val="-4"/>
          <w:lang w:eastAsia="ar-SA"/>
        </w:rPr>
        <w:t>последнего</w:t>
      </w:r>
      <w:r w:rsidR="00B50859">
        <w:rPr>
          <w:rFonts w:ascii="Times New Roman" w:hAnsi="Times New Roman"/>
          <w:spacing w:val="-4"/>
          <w:lang w:eastAsia="ar-SA"/>
        </w:rPr>
        <w:t xml:space="preserve"> необходимыми </w:t>
      </w:r>
      <w:r w:rsidR="00695395">
        <w:rPr>
          <w:rFonts w:ascii="Times New Roman" w:hAnsi="Times New Roman"/>
          <w:spacing w:val="-4"/>
          <w:lang w:eastAsia="ar-SA"/>
        </w:rPr>
        <w:t>строительными материалами, Подрядчик имеет право приобрести необходимые материалы</w:t>
      </w:r>
      <w:r w:rsidR="00D119C3">
        <w:rPr>
          <w:rFonts w:ascii="Times New Roman" w:hAnsi="Times New Roman"/>
          <w:spacing w:val="-4"/>
          <w:lang w:eastAsia="ar-SA"/>
        </w:rPr>
        <w:t xml:space="preserve"> у третьих лиц</w:t>
      </w:r>
      <w:r w:rsidR="00695395">
        <w:rPr>
          <w:rFonts w:ascii="Times New Roman" w:hAnsi="Times New Roman"/>
          <w:spacing w:val="-4"/>
          <w:lang w:eastAsia="ar-SA"/>
        </w:rPr>
        <w:t xml:space="preserve">, при </w:t>
      </w:r>
      <w:r w:rsidR="00D119C3">
        <w:rPr>
          <w:rFonts w:ascii="Times New Roman" w:hAnsi="Times New Roman"/>
          <w:spacing w:val="-4"/>
          <w:lang w:eastAsia="ar-SA"/>
        </w:rPr>
        <w:t xml:space="preserve">обязательном </w:t>
      </w:r>
      <w:r w:rsidR="00B50859">
        <w:rPr>
          <w:rFonts w:ascii="Times New Roman" w:hAnsi="Times New Roman"/>
          <w:spacing w:val="-4"/>
          <w:lang w:eastAsia="ar-SA"/>
        </w:rPr>
        <w:t xml:space="preserve">условии предварительного </w:t>
      </w:r>
      <w:r w:rsidR="00695395">
        <w:rPr>
          <w:rFonts w:ascii="Times New Roman" w:hAnsi="Times New Roman"/>
          <w:spacing w:val="-4"/>
          <w:lang w:eastAsia="ar-SA"/>
        </w:rPr>
        <w:t xml:space="preserve">письменного согласования с Заказчиком перечня и цены приобретаемых материалов. </w:t>
      </w:r>
    </w:p>
    <w:p w14:paraId="59DF3FF2"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4.</w:t>
      </w:r>
      <w:r w:rsidR="007E1204">
        <w:rPr>
          <w:rFonts w:ascii="Times New Roman" w:hAnsi="Times New Roman"/>
          <w:lang w:eastAsia="ar-SA"/>
        </w:rPr>
        <w:t>4</w:t>
      </w:r>
      <w:r w:rsidRPr="00832A12">
        <w:rPr>
          <w:rFonts w:ascii="Times New Roman" w:hAnsi="Times New Roman"/>
          <w:lang w:eastAsia="ar-SA"/>
        </w:rPr>
        <w:t>.</w:t>
      </w:r>
      <w:r w:rsidRPr="00832A12">
        <w:rPr>
          <w:rFonts w:ascii="Times New Roman" w:hAnsi="Times New Roman"/>
          <w:lang w:eastAsia="ar-SA"/>
        </w:rPr>
        <w:tab/>
        <w:t>В случае невозможности выполнения отдельных видов работ, согласовывать их изменение по письменному обращению Подрядчика.</w:t>
      </w:r>
    </w:p>
    <w:p w14:paraId="64A508B2" w14:textId="77777777" w:rsidR="002C2C31" w:rsidRDefault="007E1204" w:rsidP="00217064">
      <w:pPr>
        <w:tabs>
          <w:tab w:val="left" w:pos="570"/>
          <w:tab w:val="left" w:pos="1134"/>
        </w:tabs>
        <w:suppressAutoHyphens/>
        <w:spacing w:after="0" w:line="240" w:lineRule="auto"/>
        <w:ind w:left="709" w:right="-3"/>
        <w:rPr>
          <w:rFonts w:ascii="Times New Roman" w:hAnsi="Times New Roman"/>
          <w:lang w:eastAsia="ar-SA"/>
        </w:rPr>
      </w:pPr>
      <w:r>
        <w:rPr>
          <w:rFonts w:ascii="Times New Roman" w:hAnsi="Times New Roman"/>
          <w:lang w:eastAsia="ar-SA"/>
        </w:rPr>
        <w:t>4.5</w:t>
      </w:r>
      <w:r w:rsidR="002C2C31" w:rsidRPr="00832A12">
        <w:rPr>
          <w:rFonts w:ascii="Times New Roman" w:hAnsi="Times New Roman"/>
          <w:lang w:eastAsia="ar-SA"/>
        </w:rPr>
        <w:t>.</w:t>
      </w:r>
      <w:r w:rsidR="002C2C31" w:rsidRPr="00832A12">
        <w:rPr>
          <w:rFonts w:ascii="Times New Roman" w:hAnsi="Times New Roman"/>
          <w:lang w:eastAsia="ar-SA"/>
        </w:rPr>
        <w:tab/>
        <w:t>Выполнять в полном объёме все свои обязательства.</w:t>
      </w:r>
    </w:p>
    <w:p w14:paraId="2A4B7014" w14:textId="77777777" w:rsidR="002C2C31" w:rsidRPr="00832A12" w:rsidRDefault="002C2C31" w:rsidP="00217064">
      <w:pPr>
        <w:tabs>
          <w:tab w:val="left" w:pos="570"/>
          <w:tab w:val="left" w:pos="1134"/>
        </w:tabs>
        <w:suppressAutoHyphens/>
        <w:spacing w:after="0" w:line="240" w:lineRule="auto"/>
        <w:ind w:left="709" w:right="-3"/>
        <w:rPr>
          <w:rFonts w:ascii="Times New Roman" w:hAnsi="Times New Roman"/>
          <w:lang w:eastAsia="ar-SA"/>
        </w:rPr>
      </w:pPr>
    </w:p>
    <w:p w14:paraId="2B1779D2" w14:textId="77777777" w:rsidR="002C2C31" w:rsidRPr="00832A12" w:rsidRDefault="002C2C31" w:rsidP="00217064">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5.СРОКИ ВЫПОЛНЕНИЯ РАБОТ</w:t>
      </w:r>
    </w:p>
    <w:p w14:paraId="3EA93CDD" w14:textId="77777777" w:rsidR="002C2C31" w:rsidRDefault="002C2C31" w:rsidP="00055BF4">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5.1.</w:t>
      </w:r>
      <w:r w:rsidRPr="00832A12">
        <w:rPr>
          <w:rFonts w:ascii="Times New Roman" w:hAnsi="Times New Roman"/>
          <w:lang w:eastAsia="ar-SA"/>
        </w:rPr>
        <w:tab/>
      </w:r>
      <w:r w:rsidRPr="00832A12">
        <w:rPr>
          <w:rFonts w:ascii="Times New Roman" w:hAnsi="Times New Roman"/>
          <w:lang w:eastAsia="ru-RU"/>
        </w:rPr>
        <w:t xml:space="preserve">По настоящему договору работы выполняются </w:t>
      </w:r>
      <w:r>
        <w:rPr>
          <w:rFonts w:ascii="Times New Roman" w:hAnsi="Times New Roman"/>
          <w:lang w:eastAsia="ru-RU"/>
        </w:rPr>
        <w:t xml:space="preserve">в </w:t>
      </w:r>
      <w:r w:rsidRPr="00832A12">
        <w:rPr>
          <w:rFonts w:ascii="Times New Roman" w:hAnsi="Times New Roman"/>
          <w:lang w:eastAsia="ru-RU"/>
        </w:rPr>
        <w:t>с</w:t>
      </w:r>
      <w:r>
        <w:rPr>
          <w:rFonts w:ascii="Times New Roman" w:hAnsi="Times New Roman"/>
          <w:lang w:eastAsia="ru-RU"/>
        </w:rPr>
        <w:t>рок с</w:t>
      </w:r>
      <w:r w:rsidRPr="00832A12">
        <w:rPr>
          <w:rFonts w:ascii="Times New Roman" w:hAnsi="Times New Roman"/>
          <w:lang w:eastAsia="ru-RU"/>
        </w:rPr>
        <w:t xml:space="preserve"> </w:t>
      </w:r>
      <w:r w:rsidR="00B50859">
        <w:rPr>
          <w:rFonts w:ascii="Times New Roman" w:hAnsi="Times New Roman"/>
          <w:lang w:eastAsia="ru-RU"/>
        </w:rPr>
        <w:t>даты подписания договора</w:t>
      </w:r>
      <w:r w:rsidR="007E1204">
        <w:rPr>
          <w:rFonts w:ascii="Times New Roman" w:hAnsi="Times New Roman"/>
          <w:lang w:eastAsia="ru-RU"/>
        </w:rPr>
        <w:t xml:space="preserve"> </w:t>
      </w:r>
      <w:r w:rsidR="00B50859">
        <w:rPr>
          <w:rFonts w:ascii="Times New Roman" w:hAnsi="Times New Roman"/>
          <w:lang w:eastAsia="ru-RU"/>
        </w:rPr>
        <w:t xml:space="preserve">до </w:t>
      </w:r>
      <w:r w:rsidR="007E1204">
        <w:rPr>
          <w:rFonts w:ascii="Times New Roman" w:hAnsi="Times New Roman"/>
          <w:lang w:eastAsia="ru-RU"/>
        </w:rPr>
        <w:t>_______________</w:t>
      </w:r>
      <w:r w:rsidR="00B50859">
        <w:rPr>
          <w:rFonts w:ascii="Times New Roman" w:hAnsi="Times New Roman"/>
          <w:lang w:eastAsia="ru-RU"/>
        </w:rPr>
        <w:t xml:space="preserve"> 2015</w:t>
      </w:r>
      <w:r w:rsidR="009A015B">
        <w:rPr>
          <w:rFonts w:ascii="Times New Roman" w:hAnsi="Times New Roman"/>
          <w:lang w:eastAsia="ru-RU"/>
        </w:rPr>
        <w:t xml:space="preserve"> </w:t>
      </w:r>
      <w:r w:rsidR="00695395">
        <w:rPr>
          <w:rFonts w:ascii="Times New Roman" w:hAnsi="Times New Roman"/>
          <w:lang w:eastAsia="ru-RU"/>
        </w:rPr>
        <w:t xml:space="preserve">г., в </w:t>
      </w:r>
      <w:r w:rsidR="00E917DB">
        <w:rPr>
          <w:rFonts w:ascii="Times New Roman" w:hAnsi="Times New Roman"/>
          <w:lang w:eastAsia="ru-RU"/>
        </w:rPr>
        <w:t xml:space="preserve">точном </w:t>
      </w:r>
      <w:r w:rsidR="00695395">
        <w:rPr>
          <w:rFonts w:ascii="Times New Roman" w:hAnsi="Times New Roman"/>
          <w:lang w:eastAsia="ru-RU"/>
        </w:rPr>
        <w:t>соответствии с план-график</w:t>
      </w:r>
      <w:r w:rsidR="00B50859">
        <w:rPr>
          <w:rFonts w:ascii="Times New Roman" w:hAnsi="Times New Roman"/>
          <w:lang w:eastAsia="ru-RU"/>
        </w:rPr>
        <w:t xml:space="preserve">ом, приведенном в Приложении № </w:t>
      </w:r>
      <w:r w:rsidR="00695395">
        <w:rPr>
          <w:rFonts w:ascii="Times New Roman" w:hAnsi="Times New Roman"/>
          <w:lang w:eastAsia="ru-RU"/>
        </w:rPr>
        <w:t xml:space="preserve">5 к Договору. </w:t>
      </w:r>
    </w:p>
    <w:p w14:paraId="7D90C060" w14:textId="77777777" w:rsidR="002C2C31" w:rsidRPr="00832A12" w:rsidRDefault="002C2C31" w:rsidP="00055BF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5.2.</w:t>
      </w:r>
      <w:r w:rsidRPr="00832A12">
        <w:rPr>
          <w:rFonts w:ascii="Times New Roman" w:hAnsi="Times New Roman"/>
          <w:lang w:eastAsia="ar-SA"/>
        </w:rPr>
        <w:tab/>
        <w:t xml:space="preserve">Если в процессе выполнения работ возникает необходимость внести изменения в </w:t>
      </w:r>
      <w:r>
        <w:rPr>
          <w:rFonts w:ascii="Times New Roman" w:hAnsi="Times New Roman"/>
          <w:lang w:eastAsia="ar-SA"/>
        </w:rPr>
        <w:t>сроки</w:t>
      </w:r>
      <w:r w:rsidRPr="00832A12">
        <w:rPr>
          <w:rFonts w:ascii="Times New Roman" w:hAnsi="Times New Roman"/>
          <w:lang w:eastAsia="ar-SA"/>
        </w:rPr>
        <w:t xml:space="preserve"> работ, а также в связи с изменением законодательных актов или возникших обстоятельств непреодолимой силы, то такие изменения должны производиться по согласованию сторон в письменной форме в форме дополнительного соглашения. </w:t>
      </w:r>
    </w:p>
    <w:p w14:paraId="353117C4"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5.3.</w:t>
      </w:r>
      <w:r w:rsidRPr="00832A12">
        <w:rPr>
          <w:rFonts w:ascii="Times New Roman" w:hAnsi="Times New Roman"/>
          <w:lang w:eastAsia="ar-SA"/>
        </w:rPr>
        <w:tab/>
        <w:t>По соглашению сторон работы на объекте могут быть приостановлены (законсервированы) на определённый срок. В таких случаях платежи, срок сдачи и сохранность объекта оговаривается сторонами письменно.</w:t>
      </w:r>
    </w:p>
    <w:p w14:paraId="37697B77" w14:textId="0950C610" w:rsidR="002C2C31" w:rsidRDefault="002C2C31" w:rsidP="00217064">
      <w:pPr>
        <w:tabs>
          <w:tab w:val="left" w:pos="1134"/>
        </w:tabs>
        <w:suppressAutoHyphens/>
        <w:spacing w:after="0" w:line="240" w:lineRule="auto"/>
        <w:ind w:right="-3" w:firstLine="709"/>
        <w:jc w:val="both"/>
        <w:rPr>
          <w:rFonts w:ascii="Times New Roman" w:hAnsi="Times New Roman"/>
          <w:lang w:eastAsia="ar-SA"/>
        </w:rPr>
      </w:pPr>
      <w:r w:rsidRPr="00832A12">
        <w:rPr>
          <w:rFonts w:ascii="Times New Roman" w:hAnsi="Times New Roman"/>
          <w:lang w:eastAsia="ar-SA"/>
        </w:rPr>
        <w:t>5.4.</w:t>
      </w:r>
      <w:r w:rsidRPr="00832A12">
        <w:rPr>
          <w:rFonts w:ascii="Times New Roman" w:hAnsi="Times New Roman"/>
          <w:lang w:eastAsia="ar-SA"/>
        </w:rPr>
        <w:tab/>
        <w:t>В случае нарушения Подря</w:t>
      </w:r>
      <w:r w:rsidR="00B50859">
        <w:rPr>
          <w:rFonts w:ascii="Times New Roman" w:hAnsi="Times New Roman"/>
          <w:lang w:eastAsia="ar-SA"/>
        </w:rPr>
        <w:t>дчиком сроков выполнения работ</w:t>
      </w:r>
      <w:r w:rsidR="00E917DB">
        <w:rPr>
          <w:rFonts w:ascii="Times New Roman" w:hAnsi="Times New Roman"/>
          <w:lang w:eastAsia="ar-SA"/>
        </w:rPr>
        <w:t xml:space="preserve">, предусмотренных </w:t>
      </w:r>
      <w:proofErr w:type="gramStart"/>
      <w:r w:rsidR="00E917DB">
        <w:rPr>
          <w:rFonts w:ascii="Times New Roman" w:hAnsi="Times New Roman"/>
          <w:lang w:eastAsia="ar-SA"/>
        </w:rPr>
        <w:t>План-графиком</w:t>
      </w:r>
      <w:proofErr w:type="gramEnd"/>
      <w:r w:rsidR="00E917DB">
        <w:rPr>
          <w:rFonts w:ascii="Times New Roman" w:hAnsi="Times New Roman"/>
          <w:lang w:eastAsia="ar-SA"/>
        </w:rPr>
        <w:t xml:space="preserve"> (Приложение № 5), </w:t>
      </w:r>
      <w:r w:rsidR="00B50859">
        <w:rPr>
          <w:rFonts w:ascii="Times New Roman" w:hAnsi="Times New Roman"/>
          <w:lang w:eastAsia="ar-SA"/>
        </w:rPr>
        <w:t xml:space="preserve">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 Заказчик имеет право расторгнуть настоящий договор в одностороннем</w:t>
      </w:r>
      <w:r w:rsidR="00E917DB">
        <w:rPr>
          <w:rFonts w:ascii="Times New Roman" w:hAnsi="Times New Roman"/>
          <w:lang w:eastAsia="ar-SA"/>
        </w:rPr>
        <w:t xml:space="preserve"> внесудебном </w:t>
      </w:r>
      <w:r w:rsidRPr="00832A12">
        <w:rPr>
          <w:rFonts w:ascii="Times New Roman" w:hAnsi="Times New Roman"/>
          <w:lang w:eastAsia="ar-SA"/>
        </w:rPr>
        <w:t xml:space="preserve"> порядке</w:t>
      </w:r>
      <w:r w:rsidR="00E01DEE">
        <w:rPr>
          <w:rFonts w:ascii="Times New Roman" w:hAnsi="Times New Roman"/>
          <w:lang w:eastAsia="ar-SA"/>
        </w:rPr>
        <w:t>, в соответствии  с п. 9.3. настоящего Договора.</w:t>
      </w:r>
    </w:p>
    <w:p w14:paraId="64B26616" w14:textId="77777777" w:rsidR="00771EB0" w:rsidRPr="00832A12" w:rsidRDefault="00771EB0" w:rsidP="00217064">
      <w:pPr>
        <w:tabs>
          <w:tab w:val="left" w:pos="1134"/>
        </w:tabs>
        <w:suppressAutoHyphens/>
        <w:spacing w:after="0" w:line="240" w:lineRule="auto"/>
        <w:ind w:right="-3" w:firstLine="709"/>
        <w:jc w:val="both"/>
        <w:rPr>
          <w:rFonts w:ascii="Times New Roman" w:hAnsi="Times New Roman"/>
          <w:lang w:eastAsia="ar-SA"/>
        </w:rPr>
      </w:pPr>
    </w:p>
    <w:p w14:paraId="2B033C60"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6. ПЛАТЕЖИ И РАСЧЁТЫ</w:t>
      </w:r>
    </w:p>
    <w:p w14:paraId="362FF54F" w14:textId="77777777"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Pr>
          <w:rFonts w:ascii="Times New Roman" w:hAnsi="Times New Roman"/>
          <w:lang w:eastAsia="ar-SA"/>
        </w:rPr>
        <w:t>6.</w:t>
      </w:r>
      <w:r w:rsidRPr="006F33BA">
        <w:rPr>
          <w:rFonts w:ascii="Times New Roman" w:hAnsi="Times New Roman"/>
          <w:lang w:eastAsia="ar-SA"/>
        </w:rPr>
        <w:t>1.</w:t>
      </w:r>
      <w:r w:rsidRPr="006F33BA">
        <w:rPr>
          <w:rFonts w:ascii="Times New Roman" w:hAnsi="Times New Roman"/>
          <w:lang w:eastAsia="ar-SA"/>
        </w:rPr>
        <w:tab/>
        <w:t>Подрядчик ежемесячно, в срок до 25-го числа отчетного месяца, предоставляет Заказчику акты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p>
    <w:p w14:paraId="68E2A7A5" w14:textId="77777777" w:rsidR="002C2C31" w:rsidRPr="006F33BA" w:rsidRDefault="002C2C31" w:rsidP="00832A12">
      <w:pPr>
        <w:tabs>
          <w:tab w:val="left" w:pos="1134"/>
        </w:tabs>
        <w:suppressAutoHyphens/>
        <w:spacing w:after="0" w:line="240" w:lineRule="auto"/>
        <w:ind w:right="-3" w:firstLine="709"/>
        <w:jc w:val="both"/>
        <w:rPr>
          <w:rFonts w:ascii="Times New Roman" w:hAnsi="Times New Roman"/>
          <w:lang w:eastAsia="ar-SA"/>
        </w:rPr>
      </w:pPr>
      <w:r w:rsidRPr="006F33BA">
        <w:rPr>
          <w:rFonts w:ascii="Times New Roman" w:hAnsi="Times New Roman"/>
          <w:lang w:eastAsia="ar-SA"/>
        </w:rPr>
        <w:t xml:space="preserve">При непредставлении в указанный срок документов для оформления форм № КС-2 и КС-3, оформление указанных форм на выполненные объемы работ переносится на следующий месяц.   </w:t>
      </w:r>
    </w:p>
    <w:p w14:paraId="5A465DE0" w14:textId="0FE3BB7D" w:rsidR="00D33B91" w:rsidRPr="006B6B99" w:rsidRDefault="00F84380" w:rsidP="00D33B91">
      <w:pPr>
        <w:spacing w:after="0" w:line="240" w:lineRule="auto"/>
        <w:ind w:firstLine="709"/>
        <w:jc w:val="both"/>
        <w:rPr>
          <w:rFonts w:ascii="Times New Roman" w:hAnsi="Times New Roman"/>
          <w:lang w:eastAsia="ar-SA"/>
        </w:rPr>
      </w:pPr>
      <w:r>
        <w:rPr>
          <w:rFonts w:ascii="Times New Roman" w:hAnsi="Times New Roman"/>
          <w:lang w:eastAsia="ar-SA"/>
        </w:rPr>
        <w:t>6</w:t>
      </w:r>
      <w:r w:rsidR="00D33B91" w:rsidRPr="006B6B99">
        <w:rPr>
          <w:rFonts w:ascii="Times New Roman" w:hAnsi="Times New Roman"/>
          <w:lang w:eastAsia="ar-SA"/>
        </w:rPr>
        <w:t>.2.</w:t>
      </w:r>
      <w:r w:rsidR="00D33B91" w:rsidRPr="006B6B99">
        <w:rPr>
          <w:rFonts w:ascii="Times New Roman" w:hAnsi="Times New Roman"/>
          <w:lang w:eastAsia="ar-SA"/>
        </w:rPr>
        <w:tab/>
        <w:t xml:space="preserve">Заказчик обязан в </w:t>
      </w:r>
      <w:r w:rsidR="00F33117">
        <w:rPr>
          <w:rFonts w:ascii="Times New Roman" w:hAnsi="Times New Roman"/>
          <w:lang w:eastAsia="ar-SA"/>
        </w:rPr>
        <w:t xml:space="preserve">_________ </w:t>
      </w:r>
      <w:r w:rsidR="00F33117" w:rsidRPr="006B6B99">
        <w:rPr>
          <w:rFonts w:ascii="Times New Roman" w:hAnsi="Times New Roman"/>
          <w:lang w:eastAsia="ar-SA"/>
        </w:rPr>
        <w:t xml:space="preserve"> </w:t>
      </w:r>
      <w:r w:rsidR="00D33B91" w:rsidRPr="006B6B99">
        <w:rPr>
          <w:rFonts w:ascii="Times New Roman" w:hAnsi="Times New Roman"/>
          <w:lang w:eastAsia="ar-SA"/>
        </w:rPr>
        <w:t>срок со дня подписания сторонами акта выполненных работ (форма №КС-2 и форма №КС-3) осуществ</w:t>
      </w:r>
      <w:r w:rsidR="006C397A">
        <w:rPr>
          <w:rFonts w:ascii="Times New Roman" w:hAnsi="Times New Roman"/>
          <w:lang w:eastAsia="ar-SA"/>
        </w:rPr>
        <w:t>ля</w:t>
      </w:r>
      <w:r w:rsidR="00D33B91" w:rsidRPr="006B6B99">
        <w:rPr>
          <w:rFonts w:ascii="Times New Roman" w:hAnsi="Times New Roman"/>
          <w:lang w:eastAsia="ar-SA"/>
        </w:rPr>
        <w:t xml:space="preserve">ть промежуточные платежи соответственно стоимости выполненных работ. </w:t>
      </w:r>
    </w:p>
    <w:p w14:paraId="588C3AA8" w14:textId="425CE185" w:rsidR="00D33B91" w:rsidRDefault="00D33B91" w:rsidP="00D33B91">
      <w:pPr>
        <w:spacing w:after="0" w:line="240" w:lineRule="auto"/>
        <w:ind w:firstLine="709"/>
        <w:jc w:val="both"/>
        <w:rPr>
          <w:rFonts w:ascii="Times New Roman" w:hAnsi="Times New Roman"/>
          <w:lang w:eastAsia="ar-SA"/>
        </w:rPr>
      </w:pPr>
      <w:r w:rsidRPr="006B6B99">
        <w:rPr>
          <w:rFonts w:ascii="Times New Roman" w:hAnsi="Times New Roman"/>
          <w:lang w:eastAsia="ar-SA"/>
        </w:rPr>
        <w:lastRenderedPageBreak/>
        <w:t xml:space="preserve">6.3. Окончательный расчет производится Заказчиком в течение </w:t>
      </w:r>
      <w:ins w:id="0" w:author="Фаррахова Эльвера Римовна" w:date="2015-09-10T16:56:00Z">
        <w:r w:rsidR="00F33117">
          <w:rPr>
            <w:rFonts w:ascii="Times New Roman" w:hAnsi="Times New Roman"/>
            <w:lang w:eastAsia="ar-SA"/>
          </w:rPr>
          <w:t>_____</w:t>
        </w:r>
      </w:ins>
      <w:r w:rsidRPr="006B6B99">
        <w:rPr>
          <w:rFonts w:ascii="Times New Roman" w:hAnsi="Times New Roman"/>
          <w:lang w:eastAsia="ar-SA"/>
        </w:rPr>
        <w:t xml:space="preserve"> </w:t>
      </w:r>
      <w:r w:rsidR="0010797D">
        <w:rPr>
          <w:rFonts w:ascii="Times New Roman" w:hAnsi="Times New Roman"/>
          <w:lang w:eastAsia="ar-SA"/>
        </w:rPr>
        <w:t>календарных</w:t>
      </w:r>
      <w:r w:rsidRPr="006B6B99">
        <w:rPr>
          <w:rFonts w:ascii="Times New Roman" w:hAnsi="Times New Roman"/>
          <w:lang w:eastAsia="ar-SA"/>
        </w:rPr>
        <w:t xml:space="preserve"> дней с момента выполнения Подрядчиком всех работ по настоящему договору, после </w:t>
      </w:r>
      <w:r w:rsidRPr="006B6B99">
        <w:rPr>
          <w:rFonts w:ascii="Times New Roman" w:hAnsi="Times New Roman"/>
          <w:color w:val="000000"/>
          <w:lang w:eastAsia="ar-SA"/>
        </w:rPr>
        <w:t>устран</w:t>
      </w:r>
      <w:r w:rsidRPr="006B6B99">
        <w:rPr>
          <w:rFonts w:ascii="Times New Roman" w:hAnsi="Times New Roman"/>
          <w:lang w:eastAsia="ar-SA"/>
        </w:rPr>
        <w:t>ения выявленных недостатков, передачи Заказчику всей исполнительной документации на объект и подписания утвержденного акта приемочной комиссии</w:t>
      </w:r>
      <w:r w:rsidR="006C397A">
        <w:rPr>
          <w:rFonts w:ascii="Times New Roman" w:hAnsi="Times New Roman"/>
          <w:lang w:eastAsia="ar-SA"/>
        </w:rPr>
        <w:t xml:space="preserve"> (форма № КС-14)</w:t>
      </w:r>
      <w:r w:rsidRPr="006B6B99">
        <w:rPr>
          <w:rFonts w:ascii="Times New Roman" w:hAnsi="Times New Roman"/>
          <w:lang w:eastAsia="ar-SA"/>
        </w:rPr>
        <w:t xml:space="preserve">. </w:t>
      </w:r>
    </w:p>
    <w:p w14:paraId="16B32888" w14:textId="77777777" w:rsidR="00660107" w:rsidRPr="00660107" w:rsidRDefault="00660107" w:rsidP="00660107">
      <w:pPr>
        <w:spacing w:after="0" w:line="240" w:lineRule="auto"/>
        <w:ind w:firstLine="709"/>
        <w:jc w:val="both"/>
        <w:rPr>
          <w:rFonts w:ascii="Times New Roman" w:hAnsi="Times New Roman"/>
          <w:lang w:eastAsia="ar-SA"/>
        </w:rPr>
      </w:pPr>
      <w:r>
        <w:rPr>
          <w:rFonts w:ascii="Times New Roman" w:hAnsi="Times New Roman"/>
          <w:lang w:eastAsia="ar-SA"/>
        </w:rPr>
        <w:t xml:space="preserve">6.4. </w:t>
      </w:r>
      <w:r w:rsidRPr="00660107">
        <w:rPr>
          <w:rFonts w:ascii="Times New Roman" w:hAnsi="Times New Roman"/>
          <w:lang w:eastAsia="ar-SA"/>
        </w:rPr>
        <w:t>Настоящим Стороны договорились, что проценты за пользование денежными средствами по денежным обязательствам Заказчика перед Подрядчиком, предусмотренные ст. 317.1, 823 Гражданского кодекса Российской Федерации, Подрядчику  Заказчиком не уплачиваются.</w:t>
      </w:r>
    </w:p>
    <w:p w14:paraId="52AD2A1D" w14:textId="77777777" w:rsidR="002C2C31" w:rsidRPr="00832A12" w:rsidRDefault="002C2C31" w:rsidP="00217064">
      <w:pPr>
        <w:spacing w:after="0" w:line="240" w:lineRule="auto"/>
        <w:ind w:firstLine="709"/>
        <w:jc w:val="both"/>
        <w:rPr>
          <w:rFonts w:ascii="Times New Roman" w:hAnsi="Times New Roman"/>
          <w:lang w:eastAsia="ar-SA"/>
        </w:rPr>
      </w:pPr>
    </w:p>
    <w:p w14:paraId="58356A7C" w14:textId="77777777" w:rsidR="002C2C31" w:rsidRPr="00832A12" w:rsidRDefault="002C2C31" w:rsidP="00832A12">
      <w:pPr>
        <w:suppressAutoHyphens/>
        <w:spacing w:after="0" w:line="240" w:lineRule="auto"/>
        <w:ind w:right="-3" w:firstLine="709"/>
        <w:jc w:val="center"/>
        <w:outlineLvl w:val="0"/>
        <w:rPr>
          <w:rFonts w:ascii="Times New Roman" w:hAnsi="Times New Roman"/>
          <w:lang w:eastAsia="ar-SA"/>
        </w:rPr>
      </w:pPr>
      <w:r w:rsidRPr="00832A12">
        <w:rPr>
          <w:rFonts w:ascii="Times New Roman" w:hAnsi="Times New Roman"/>
          <w:lang w:eastAsia="ar-SA"/>
        </w:rPr>
        <w:t>7. ПРОИЗВОДСТВО РАБОТ</w:t>
      </w:r>
    </w:p>
    <w:p w14:paraId="1442E99F"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ar-SA"/>
        </w:rPr>
        <w:t>7.1.</w:t>
      </w:r>
      <w:r w:rsidRPr="00832A12">
        <w:rPr>
          <w:rFonts w:ascii="Times New Roman" w:hAnsi="Times New Roman"/>
          <w:lang w:eastAsia="ar-SA"/>
        </w:rPr>
        <w:tab/>
      </w:r>
      <w:r w:rsidRPr="00832A12">
        <w:rPr>
          <w:rFonts w:ascii="Times New Roman" w:hAnsi="Times New Roman"/>
          <w:lang w:eastAsia="ru-RU"/>
        </w:rPr>
        <w:t>Подрядчик самостоятельно организует производство работ на объекте.</w:t>
      </w:r>
    </w:p>
    <w:p w14:paraId="660932AE"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7.2.</w:t>
      </w:r>
      <w:r w:rsidRPr="00832A12">
        <w:rPr>
          <w:rFonts w:ascii="Times New Roman" w:hAnsi="Times New Roman"/>
          <w:lang w:eastAsia="ru-RU"/>
        </w:rPr>
        <w:tab/>
        <w:t>Подрядчик осуществляет: соблюдение и согласование требований органов ГАСН, временные (на период ведения работ) подсоединения инженерных коммуникаций, создание геодезической разбивочной основы, гарантирует качество выполняемых работ.</w:t>
      </w:r>
    </w:p>
    <w:p w14:paraId="09EA26B7"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7.3.</w:t>
      </w:r>
      <w:r w:rsidRPr="00832A12">
        <w:rPr>
          <w:rFonts w:ascii="Times New Roman" w:hAnsi="Times New Roman"/>
          <w:lang w:eastAsia="ru-RU"/>
        </w:rPr>
        <w:tab/>
        <w:t xml:space="preserve">Подрядчик согласно СНиП и РД регулярно предъявляет Заказчику акты на скрытые работы. Некачественно выполненные объемы работ (с нарушением СНиП и РД) или работы, не подтвержденные Заказчиком, оплате не подлежат. </w:t>
      </w:r>
    </w:p>
    <w:p w14:paraId="76DBE45D" w14:textId="77777777" w:rsidR="002C2C31" w:rsidRPr="00832A12" w:rsidRDefault="002C2C31" w:rsidP="00832A12">
      <w:pPr>
        <w:tabs>
          <w:tab w:val="left" w:pos="1134"/>
        </w:tabs>
        <w:suppressAutoHyphens/>
        <w:spacing w:after="0" w:line="240" w:lineRule="auto"/>
        <w:ind w:right="-3" w:firstLine="709"/>
        <w:jc w:val="both"/>
        <w:rPr>
          <w:rFonts w:ascii="Times New Roman" w:hAnsi="Times New Roman"/>
          <w:lang w:eastAsia="ru-RU"/>
        </w:rPr>
      </w:pPr>
      <w:r w:rsidRPr="00832A12">
        <w:rPr>
          <w:rFonts w:ascii="Times New Roman" w:hAnsi="Times New Roman"/>
          <w:lang w:eastAsia="ru-RU"/>
        </w:rPr>
        <w:t>7.4.</w:t>
      </w:r>
      <w:r w:rsidRPr="00832A12">
        <w:rPr>
          <w:rFonts w:ascii="Times New Roman" w:hAnsi="Times New Roman"/>
          <w:lang w:eastAsia="ru-RU"/>
        </w:rPr>
        <w:tab/>
        <w:t>Заказчик вправе осуществлять технический надзор через представителя (куратора), назначенного своим приказом с указанием его прав и обязанностей. Заказчик имеет право беспрепятственного допуска ко всем видам работ в любой период ведения работ с целью контроля над соблюдением сроков, технологии и качества работ. При этом Заказчик имеет бесспорное право запрещения работ в случае нарушений или низкого качества работ.</w:t>
      </w:r>
    </w:p>
    <w:p w14:paraId="6CD4B23A" w14:textId="77777777" w:rsidR="002C2C31" w:rsidRPr="006F33BA" w:rsidRDefault="002C2C31" w:rsidP="004F0E1E">
      <w:pPr>
        <w:tabs>
          <w:tab w:val="left" w:pos="1134"/>
        </w:tabs>
        <w:suppressAutoHyphens/>
        <w:spacing w:after="0" w:line="240" w:lineRule="auto"/>
        <w:ind w:right="-3" w:firstLine="709"/>
        <w:jc w:val="both"/>
        <w:rPr>
          <w:rFonts w:ascii="Times New Roman" w:hAnsi="Times New Roman"/>
          <w:lang w:eastAsia="ru-RU"/>
        </w:rPr>
      </w:pPr>
      <w:r w:rsidRPr="006F33BA">
        <w:rPr>
          <w:rFonts w:ascii="Times New Roman" w:hAnsi="Times New Roman"/>
          <w:lang w:eastAsia="ru-RU"/>
        </w:rPr>
        <w:t>7.5.</w:t>
      </w:r>
      <w:r w:rsidRPr="006F33BA">
        <w:rPr>
          <w:rFonts w:ascii="Times New Roman" w:hAnsi="Times New Roman"/>
          <w:lang w:eastAsia="ru-RU"/>
        </w:rPr>
        <w:tab/>
        <w:t>В случае просрочки исполнения Подрядчиком обязательств, преду</w:t>
      </w:r>
      <w:r w:rsidR="00695395">
        <w:rPr>
          <w:rFonts w:ascii="Times New Roman" w:hAnsi="Times New Roman"/>
          <w:lang w:eastAsia="ru-RU"/>
        </w:rPr>
        <w:t xml:space="preserve">смотренных настоящим Договором (в том числе пропуска сроков, указанных в Приложении № 5 к Договору) </w:t>
      </w:r>
      <w:r w:rsidRPr="006F33BA">
        <w:rPr>
          <w:rFonts w:ascii="Times New Roman" w:hAnsi="Times New Roman"/>
          <w:lang w:eastAsia="ru-RU"/>
        </w:rPr>
        <w:t xml:space="preserve">Заказчик вправе потребовать уплату неустойки в размере 0,5 % от суммы договора за каждый день просрочки исполнения обязательства начиная со дня, следующего после дня истечения установленного договором срока исполнения обязательства. </w:t>
      </w:r>
    </w:p>
    <w:p w14:paraId="36C65162" w14:textId="77777777" w:rsidR="002C2C31" w:rsidRPr="00832A12" w:rsidRDefault="002C2C31" w:rsidP="008F333F">
      <w:pPr>
        <w:tabs>
          <w:tab w:val="left" w:pos="1134"/>
        </w:tabs>
        <w:spacing w:after="0"/>
        <w:ind w:right="-3"/>
        <w:jc w:val="both"/>
        <w:rPr>
          <w:rFonts w:ascii="Times New Roman" w:hAnsi="Times New Roman"/>
          <w:lang w:eastAsia="ru-RU"/>
        </w:rPr>
      </w:pPr>
      <w:r>
        <w:rPr>
          <w:rFonts w:ascii="Times New Roman" w:hAnsi="Times New Roman"/>
          <w:lang w:eastAsia="ru-RU"/>
        </w:rPr>
        <w:t xml:space="preserve">             </w:t>
      </w:r>
      <w:r w:rsidRPr="00832A12">
        <w:rPr>
          <w:rFonts w:ascii="Times New Roman" w:hAnsi="Times New Roman"/>
          <w:lang w:eastAsia="ru-RU"/>
        </w:rPr>
        <w:t>7.</w:t>
      </w:r>
      <w:r w:rsidR="004F0E1E">
        <w:rPr>
          <w:rFonts w:ascii="Times New Roman" w:hAnsi="Times New Roman"/>
          <w:lang w:eastAsia="ru-RU"/>
        </w:rPr>
        <w:t>6</w:t>
      </w:r>
      <w:r w:rsidRPr="00832A12">
        <w:rPr>
          <w:rFonts w:ascii="Times New Roman" w:hAnsi="Times New Roman"/>
          <w:lang w:eastAsia="ru-RU"/>
        </w:rPr>
        <w:t>.</w:t>
      </w:r>
      <w:r w:rsidRPr="00832A12">
        <w:rPr>
          <w:rFonts w:ascii="Times New Roman" w:hAnsi="Times New Roman"/>
          <w:lang w:eastAsia="ru-RU"/>
        </w:rPr>
        <w:tab/>
        <w:t>В случае заключения Подрядчиком с другими лицами в период действия настоящего договора и/или в течение года с момента сдачи выполненных работ аналогичных договоров, которые должны исполняться (исполнялись)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 (п. 3.4), Подрядчик уплачивает Заказчику по 100</w:t>
      </w:r>
      <w:r>
        <w:rPr>
          <w:rFonts w:ascii="Times New Roman" w:hAnsi="Times New Roman"/>
          <w:lang w:eastAsia="ru-RU"/>
        </w:rPr>
        <w:t> </w:t>
      </w:r>
      <w:r w:rsidRPr="00832A12">
        <w:rPr>
          <w:rFonts w:ascii="Times New Roman" w:hAnsi="Times New Roman"/>
          <w:lang w:eastAsia="ru-RU"/>
        </w:rPr>
        <w:t>000</w:t>
      </w:r>
      <w:r>
        <w:rPr>
          <w:rFonts w:ascii="Times New Roman" w:hAnsi="Times New Roman"/>
          <w:lang w:eastAsia="ru-RU"/>
        </w:rPr>
        <w:t xml:space="preserve"> </w:t>
      </w:r>
      <w:r w:rsidRPr="00832A12">
        <w:rPr>
          <w:rFonts w:ascii="Times New Roman" w:hAnsi="Times New Roman"/>
          <w:lang w:eastAsia="ru-RU"/>
        </w:rPr>
        <w:t>руб. штрафных санкций за каждое выявленное нарушение условий п. 3.4 настоящего договора в течение 5-ти банковских дней с момента получения от Заказчика мотивированного требования об оплате штрафа.</w:t>
      </w:r>
    </w:p>
    <w:p w14:paraId="712CEF3F" w14:textId="77777777" w:rsidR="002C2C31" w:rsidRPr="006C397A" w:rsidRDefault="008F333F" w:rsidP="00832A12">
      <w:pPr>
        <w:tabs>
          <w:tab w:val="left" w:pos="709"/>
          <w:tab w:val="left" w:pos="1560"/>
        </w:tabs>
        <w:suppressAutoHyphens/>
        <w:spacing w:after="0" w:line="240" w:lineRule="auto"/>
        <w:ind w:right="-3"/>
        <w:jc w:val="both"/>
        <w:rPr>
          <w:rFonts w:ascii="Times New Roman" w:hAnsi="Times New Roman"/>
          <w:lang w:eastAsia="ru-RU"/>
        </w:rPr>
      </w:pPr>
      <w:r>
        <w:rPr>
          <w:rFonts w:ascii="Times New Roman" w:hAnsi="Times New Roman"/>
          <w:lang w:eastAsia="ru-RU"/>
        </w:rPr>
        <w:tab/>
        <w:t>7.</w:t>
      </w:r>
      <w:r w:rsidR="004F0E1E">
        <w:rPr>
          <w:rFonts w:ascii="Times New Roman" w:hAnsi="Times New Roman"/>
          <w:lang w:eastAsia="ru-RU"/>
        </w:rPr>
        <w:t>7</w:t>
      </w:r>
      <w:r>
        <w:rPr>
          <w:rFonts w:ascii="Times New Roman" w:hAnsi="Times New Roman"/>
          <w:lang w:eastAsia="ru-RU"/>
        </w:rPr>
        <w:t xml:space="preserve">. </w:t>
      </w:r>
      <w:r w:rsidR="002C2C31" w:rsidRPr="00832A12">
        <w:rPr>
          <w:rFonts w:ascii="Times New Roman" w:hAnsi="Times New Roman"/>
          <w:lang w:eastAsia="ru-RU"/>
        </w:rPr>
        <w:t xml:space="preserve">Уплата неустойки и/или штрафных санкций не освобождает Стороны от исполнения своих обязательств </w:t>
      </w:r>
      <w:r w:rsidR="002C2C31" w:rsidRPr="006C397A">
        <w:rPr>
          <w:rFonts w:ascii="Times New Roman" w:hAnsi="Times New Roman"/>
          <w:lang w:eastAsia="ru-RU"/>
        </w:rPr>
        <w:t>в натуре.</w:t>
      </w:r>
    </w:p>
    <w:p w14:paraId="63E32B23" w14:textId="77777777" w:rsidR="006C397A" w:rsidRDefault="006C397A" w:rsidP="006C397A">
      <w:pPr>
        <w:pStyle w:val="Default"/>
        <w:jc w:val="both"/>
        <w:rPr>
          <w:sz w:val="22"/>
          <w:szCs w:val="22"/>
        </w:rPr>
      </w:pPr>
      <w:r>
        <w:rPr>
          <w:sz w:val="22"/>
          <w:szCs w:val="22"/>
          <w:lang w:eastAsia="ru-RU"/>
        </w:rPr>
        <w:t xml:space="preserve">             </w:t>
      </w:r>
      <w:r w:rsidRPr="006C397A">
        <w:rPr>
          <w:sz w:val="22"/>
          <w:szCs w:val="22"/>
          <w:lang w:eastAsia="ru-RU"/>
        </w:rPr>
        <w:t>7.</w:t>
      </w:r>
      <w:r w:rsidR="004F0E1E">
        <w:rPr>
          <w:sz w:val="22"/>
          <w:szCs w:val="22"/>
          <w:lang w:eastAsia="ru-RU"/>
        </w:rPr>
        <w:t>8</w:t>
      </w:r>
      <w:r w:rsidRPr="006C397A">
        <w:rPr>
          <w:sz w:val="22"/>
          <w:szCs w:val="22"/>
          <w:lang w:eastAsia="ru-RU"/>
        </w:rPr>
        <w:t xml:space="preserve">. </w:t>
      </w:r>
      <w:r w:rsidRPr="006C397A">
        <w:rPr>
          <w:color w:val="auto"/>
          <w:sz w:val="22"/>
          <w:szCs w:val="22"/>
        </w:rPr>
        <w:t xml:space="preserve">С момента начала работ и до их завершения </w:t>
      </w:r>
      <w:r w:rsidRPr="006C397A">
        <w:rPr>
          <w:sz w:val="22"/>
          <w:szCs w:val="22"/>
        </w:rPr>
        <w:t>Подрядчик</w:t>
      </w:r>
      <w:r w:rsidRPr="006C397A">
        <w:rPr>
          <w:color w:val="auto"/>
          <w:sz w:val="22"/>
          <w:szCs w:val="22"/>
        </w:rPr>
        <w:t xml:space="preserve"> ведет журнал производства работ по форме КС-6, КС-6а.  </w:t>
      </w:r>
      <w:r w:rsidRPr="006C397A">
        <w:rPr>
          <w:sz w:val="22"/>
          <w:szCs w:val="22"/>
        </w:rPr>
        <w:t xml:space="preserve">Подрядчик обязан еженедельно (каждый вторник) предоставлять в ОКС ОАО «Башинформсвязь» общий журнал работ (по форме КС-6) и журнал учета выполненных работ (по форме КС-6а) в формате </w:t>
      </w:r>
      <w:proofErr w:type="spellStart"/>
      <w:r w:rsidRPr="006C397A">
        <w:rPr>
          <w:sz w:val="22"/>
          <w:szCs w:val="22"/>
        </w:rPr>
        <w:t>Excel</w:t>
      </w:r>
      <w:proofErr w:type="spellEnd"/>
      <w:r w:rsidRPr="006C397A">
        <w:rPr>
          <w:sz w:val="22"/>
          <w:szCs w:val="22"/>
        </w:rPr>
        <w:t xml:space="preserve"> (без подписи) на E-</w:t>
      </w:r>
      <w:proofErr w:type="spellStart"/>
      <w:r w:rsidRPr="006C397A">
        <w:rPr>
          <w:sz w:val="22"/>
          <w:szCs w:val="22"/>
        </w:rPr>
        <w:t>mail</w:t>
      </w:r>
      <w:proofErr w:type="spellEnd"/>
      <w:r w:rsidRPr="006C397A">
        <w:rPr>
          <w:sz w:val="22"/>
          <w:szCs w:val="22"/>
        </w:rPr>
        <w:t xml:space="preserve">: </w:t>
      </w:r>
      <w:hyperlink r:id="rId9" w:history="1">
        <w:r w:rsidRPr="008C07EF">
          <w:rPr>
            <w:rStyle w:val="af1"/>
            <w:sz w:val="22"/>
            <w:szCs w:val="22"/>
          </w:rPr>
          <w:t>a.hajretdinov@bashtel.ru</w:t>
        </w:r>
      </w:hyperlink>
      <w:r w:rsidRPr="006C397A">
        <w:rPr>
          <w:sz w:val="22"/>
          <w:szCs w:val="22"/>
        </w:rPr>
        <w:t>.</w:t>
      </w:r>
    </w:p>
    <w:p w14:paraId="1CFAC33F" w14:textId="77777777" w:rsidR="006C397A" w:rsidRDefault="006C397A" w:rsidP="006C397A">
      <w:pPr>
        <w:pStyle w:val="Default"/>
        <w:jc w:val="both"/>
        <w:rPr>
          <w:sz w:val="22"/>
          <w:szCs w:val="22"/>
        </w:rPr>
      </w:pPr>
      <w:r>
        <w:rPr>
          <w:sz w:val="22"/>
          <w:szCs w:val="22"/>
        </w:rPr>
        <w:t xml:space="preserve">             7.</w:t>
      </w:r>
      <w:r w:rsidR="004F0E1E">
        <w:rPr>
          <w:sz w:val="22"/>
          <w:szCs w:val="22"/>
        </w:rPr>
        <w:t>9</w:t>
      </w:r>
      <w:r>
        <w:rPr>
          <w:sz w:val="22"/>
          <w:szCs w:val="22"/>
        </w:rPr>
        <w:t>. Подрядчик при выполнении работ, при необходимости, должен обеспечить временные подъездные пути, подходы, барьерное и охранное ограждение на месте выполнения работ.</w:t>
      </w:r>
    </w:p>
    <w:p w14:paraId="5B210015" w14:textId="77777777" w:rsidR="00AA4014" w:rsidRDefault="00AA4014" w:rsidP="006C397A">
      <w:pPr>
        <w:pStyle w:val="Default"/>
        <w:jc w:val="both"/>
        <w:rPr>
          <w:sz w:val="22"/>
          <w:szCs w:val="22"/>
        </w:rPr>
      </w:pPr>
    </w:p>
    <w:p w14:paraId="1C0D0850" w14:textId="77777777" w:rsidR="00AA4014" w:rsidRPr="006C397A" w:rsidRDefault="00AA4014" w:rsidP="00AA4014">
      <w:pPr>
        <w:pStyle w:val="Default"/>
        <w:jc w:val="center"/>
        <w:rPr>
          <w:sz w:val="22"/>
          <w:szCs w:val="22"/>
          <w:lang w:eastAsia="ru-RU"/>
        </w:rPr>
      </w:pPr>
      <w:r>
        <w:rPr>
          <w:sz w:val="22"/>
          <w:szCs w:val="22"/>
        </w:rPr>
        <w:t>8. ПРИЁМКА РАБОТ</w:t>
      </w:r>
    </w:p>
    <w:p w14:paraId="3BA18931" w14:textId="7ACB027D" w:rsid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.1. Подрядчик передает Заказчику за 10 (десять) рабочих дней до начала приёмки объекта письменное уведомление о</w:t>
      </w:r>
      <w:r w:rsidR="00E01DEE">
        <w:rPr>
          <w:rFonts w:ascii="Times New Roman" w:hAnsi="Times New Roman"/>
        </w:rPr>
        <w:t xml:space="preserve"> полном </w:t>
      </w:r>
      <w:r w:rsidRPr="00E252B5">
        <w:rPr>
          <w:rFonts w:ascii="Times New Roman" w:hAnsi="Times New Roman"/>
        </w:rPr>
        <w:t xml:space="preserve"> окончании строительства </w:t>
      </w:r>
      <w:r w:rsidR="00E01DEE">
        <w:rPr>
          <w:rFonts w:ascii="Times New Roman" w:hAnsi="Times New Roman"/>
        </w:rPr>
        <w:t xml:space="preserve">и о завершении всех работ по Договору,  </w:t>
      </w:r>
      <w:r w:rsidRPr="00E252B5">
        <w:rPr>
          <w:rFonts w:ascii="Times New Roman" w:hAnsi="Times New Roman"/>
        </w:rPr>
        <w:t>и о готовности к проведению приемки. Получив такое уведомление, Заказчик должен определить дату начала приемки и в течение 5 (пяти) рабочих дней назначить Приёмочную комиссию. В случае если объект построен в соответствии с условиями настоящего Договора, проектной документации и действующими нормативными актами, стороны по результатам работы Приёмочной комиссии подписывают Акт приемки законченного строительством объекта Приёмочной комиссией по форме КС-14.</w:t>
      </w:r>
    </w:p>
    <w:p w14:paraId="3F18F0DF" w14:textId="77777777" w:rsidR="00E01DEE" w:rsidRPr="00E252B5" w:rsidRDefault="00E01DEE" w:rsidP="00AA4014">
      <w:pPr>
        <w:pStyle w:val="af2"/>
        <w:jc w:val="both"/>
        <w:rPr>
          <w:rFonts w:ascii="Times New Roman" w:hAnsi="Times New Roman"/>
        </w:rPr>
      </w:pPr>
      <w:r>
        <w:rPr>
          <w:rFonts w:ascii="Times New Roman" w:hAnsi="Times New Roman"/>
        </w:rPr>
        <w:t xml:space="preserve">         Промежуточные результаты работ по Договору Подрядчик сдаёт в соответствии со сроками, указанными в  Плане-графике (Приложение № 5), с оформлением </w:t>
      </w:r>
      <w:r w:rsidRPr="00E01DEE">
        <w:rPr>
          <w:rFonts w:ascii="Times New Roman" w:hAnsi="Times New Roman"/>
          <w:lang w:eastAsia="ar-SA"/>
        </w:rPr>
        <w:t xml:space="preserve"> </w:t>
      </w:r>
      <w:r>
        <w:rPr>
          <w:rFonts w:ascii="Times New Roman" w:hAnsi="Times New Roman"/>
          <w:lang w:eastAsia="ar-SA"/>
        </w:rPr>
        <w:t>А</w:t>
      </w:r>
      <w:r w:rsidRPr="006F33BA">
        <w:rPr>
          <w:rFonts w:ascii="Times New Roman" w:hAnsi="Times New Roman"/>
          <w:lang w:eastAsia="ar-SA"/>
        </w:rPr>
        <w:t>кт</w:t>
      </w:r>
      <w:r>
        <w:rPr>
          <w:rFonts w:ascii="Times New Roman" w:hAnsi="Times New Roman"/>
          <w:lang w:eastAsia="ar-SA"/>
        </w:rPr>
        <w:t>ов</w:t>
      </w:r>
      <w:r w:rsidRPr="006F33BA">
        <w:rPr>
          <w:rFonts w:ascii="Times New Roman" w:hAnsi="Times New Roman"/>
          <w:lang w:eastAsia="ar-SA"/>
        </w:rPr>
        <w:t xml:space="preserve"> фактически выполненных строительно-монтажных работ, где отражаются выполненные объемы работ, которые являются основанием для оформления форм № КС-2 и КС-3</w:t>
      </w:r>
      <w:r>
        <w:rPr>
          <w:rFonts w:ascii="Times New Roman" w:hAnsi="Times New Roman"/>
          <w:lang w:eastAsia="ar-SA"/>
        </w:rPr>
        <w:t xml:space="preserve">. Оплата промежуточных результатов работ осуществляется в соответствии с  разделом  6 настоящего Договора. </w:t>
      </w:r>
    </w:p>
    <w:p w14:paraId="3ADD6D35" w14:textId="77777777" w:rsidR="00AA4014" w:rsidRPr="00E252B5" w:rsidRDefault="00AA4014" w:rsidP="00AA4014">
      <w:pPr>
        <w:pStyle w:val="af2"/>
        <w:jc w:val="both"/>
        <w:rPr>
          <w:rFonts w:ascii="Times New Roman" w:hAnsi="Times New Roman"/>
        </w:rPr>
      </w:pPr>
      <w:r>
        <w:rPr>
          <w:rFonts w:ascii="Times New Roman" w:hAnsi="Times New Roman"/>
        </w:rPr>
        <w:lastRenderedPageBreak/>
        <w:t>8</w:t>
      </w:r>
      <w:r w:rsidRPr="00E252B5">
        <w:rPr>
          <w:rFonts w:ascii="Times New Roman" w:hAnsi="Times New Roman"/>
        </w:rPr>
        <w:t>.2. В том случае если какие-либо работы не выполнены и/или выполнены Подрядчиком ненадлежащим образом, а именно, если выполненные работы не удовлетворяют требованиям проектной документации, Договора и/или действующих нормативных актов, и Приёмочная комиссия приходит к выводу о неготовности объекта к приёмке, то Подрядчику направляется соответствующее решение Приёмочной комиссии, с указанием срока устранения замечаний и даты проведения следующей Приёмочной комиссии.</w:t>
      </w:r>
    </w:p>
    <w:p w14:paraId="5BB36E0F" w14:textId="77777777" w:rsidR="00AA4014" w:rsidRPr="00AA4014" w:rsidRDefault="00AA4014" w:rsidP="00AA4014">
      <w:pPr>
        <w:pStyle w:val="af2"/>
        <w:jc w:val="both"/>
        <w:rPr>
          <w:rFonts w:ascii="Times New Roman" w:hAnsi="Times New Roman"/>
        </w:rPr>
      </w:pPr>
      <w:r>
        <w:rPr>
          <w:rFonts w:ascii="Times New Roman" w:hAnsi="Times New Roman"/>
        </w:rPr>
        <w:t>8</w:t>
      </w:r>
      <w:r w:rsidRPr="00E252B5">
        <w:rPr>
          <w:rFonts w:ascii="Times New Roman" w:hAnsi="Times New Roman"/>
        </w:rPr>
        <w:t xml:space="preserve">.3. При наличии незначительных недоработок/ замечаний стороны составляют в виде приложения </w:t>
      </w:r>
      <w:r w:rsidRPr="00AA4014">
        <w:rPr>
          <w:rFonts w:ascii="Times New Roman" w:hAnsi="Times New Roman"/>
        </w:rPr>
        <w:t>к Акту приёмки объекта, двусторонний акт с перечнем недоработок и замечаний и указанием сроков их устранения. Подрядчик обязан устранить недостатки в указанные в акте сроки</w:t>
      </w:r>
      <w:r w:rsidR="004F0E1E">
        <w:rPr>
          <w:rFonts w:ascii="Times New Roman" w:hAnsi="Times New Roman"/>
        </w:rPr>
        <w:t>, если сроки не указаны, то в срок не позднее 10 (десяти) рабочих дней</w:t>
      </w:r>
      <w:r w:rsidRPr="00AA4014">
        <w:rPr>
          <w:rFonts w:ascii="Times New Roman" w:hAnsi="Times New Roman"/>
        </w:rPr>
        <w:t>. После устранения Подрядчиком недоработок/замечаний сторонами подписывается ведомость устранения замечаний или Акт приёмки объекта без замечаний.</w:t>
      </w:r>
    </w:p>
    <w:p w14:paraId="0D920D32" w14:textId="77777777" w:rsidR="00AA4014" w:rsidRPr="00AA4014" w:rsidRDefault="00AA4014" w:rsidP="00AA4014">
      <w:pPr>
        <w:pStyle w:val="af2"/>
        <w:jc w:val="both"/>
        <w:rPr>
          <w:rFonts w:ascii="Times New Roman" w:hAnsi="Times New Roman"/>
        </w:rPr>
      </w:pPr>
      <w:r w:rsidRPr="00AA4014">
        <w:rPr>
          <w:rFonts w:ascii="Times New Roman" w:hAnsi="Times New Roman"/>
        </w:rPr>
        <w:t>8.4. За 5 (пять) рабочих дней до начала приемки объекта по настоящему Договору Подрядчик должен передать Заказчику три экземпляра исполнительной документации</w:t>
      </w:r>
      <w:r w:rsidR="00B3250A">
        <w:rPr>
          <w:rFonts w:ascii="Times New Roman" w:hAnsi="Times New Roman"/>
        </w:rPr>
        <w:t xml:space="preserve"> (Приложение № 4)</w:t>
      </w:r>
      <w:r w:rsidRPr="00AA4014">
        <w:rPr>
          <w:rFonts w:ascii="Times New Roman" w:hAnsi="Times New Roman"/>
        </w:rPr>
        <w:t>. Подрядчик письменно подтверждает Заказчику с согласующей подписью представителя Заказчика, осуществляющего технический надзор за выполнением работ, что данные комплекты документации полностью соответствуют фактически выполненным работам.</w:t>
      </w:r>
    </w:p>
    <w:p w14:paraId="3710DF2D" w14:textId="77777777" w:rsidR="00AA4014" w:rsidRPr="00AA4014" w:rsidRDefault="00AA4014" w:rsidP="00AA4014">
      <w:pPr>
        <w:pStyle w:val="af2"/>
        <w:jc w:val="both"/>
        <w:rPr>
          <w:rFonts w:ascii="Times New Roman" w:hAnsi="Times New Roman"/>
        </w:rPr>
      </w:pPr>
      <w:r w:rsidRPr="00AA4014">
        <w:rPr>
          <w:rFonts w:ascii="Times New Roman" w:hAnsi="Times New Roman"/>
        </w:rPr>
        <w:t>8.5. При сдаче объекта Подрядчик обязан письменно с передачей всей необходимой документации сообщить Заказчику о требованиях, которые необходимо соблюдать для эффективного и безопасного использования объекта, а также о возможных для самого Заказчика и других лиц последствиях несоблюдения соответствующих требований.</w:t>
      </w:r>
    </w:p>
    <w:p w14:paraId="1D4E9B0A" w14:textId="77777777" w:rsidR="00AA4014" w:rsidRPr="00AA4014" w:rsidRDefault="00AA4014" w:rsidP="00AA4014">
      <w:pPr>
        <w:pStyle w:val="af2"/>
        <w:jc w:val="both"/>
        <w:rPr>
          <w:rFonts w:ascii="Times New Roman" w:hAnsi="Times New Roman"/>
        </w:rPr>
      </w:pPr>
      <w:r w:rsidRPr="00AA4014">
        <w:rPr>
          <w:rFonts w:ascii="Times New Roman" w:hAnsi="Times New Roman"/>
        </w:rPr>
        <w:t>8.6. Подрядчик обязан принять участие в сдаче объекта приемочной комиссии и участвовать в подписании акта по форме КС-14.</w:t>
      </w:r>
    </w:p>
    <w:p w14:paraId="6B9E925E" w14:textId="77777777" w:rsidR="00AA4014" w:rsidRPr="00AA4014" w:rsidRDefault="00AA4014" w:rsidP="00AA4014">
      <w:pPr>
        <w:pStyle w:val="af2"/>
        <w:jc w:val="both"/>
        <w:rPr>
          <w:rFonts w:ascii="Times New Roman" w:hAnsi="Times New Roman"/>
          <w:lang w:eastAsia="ar-SA"/>
        </w:rPr>
      </w:pPr>
      <w:r w:rsidRPr="00AA4014">
        <w:rPr>
          <w:rFonts w:ascii="Times New Roman" w:hAnsi="Times New Roman"/>
        </w:rPr>
        <w:t>8.7. Устранение недостатков и недоделок, выявленных Заказчиком в ходе проведения процедуры сдачи-приемки объекта является обязательным для Подрядчика и необходимым условием для проведения повторной приемки Заказчиком. Устранение таких недостатков и недоделок производится Подрядчиком за свой счет.</w:t>
      </w:r>
    </w:p>
    <w:p w14:paraId="3D6201C8" w14:textId="77777777" w:rsidR="00771EB0" w:rsidRPr="00832A12" w:rsidRDefault="00771EB0" w:rsidP="00832A12">
      <w:pPr>
        <w:tabs>
          <w:tab w:val="left" w:pos="567"/>
        </w:tabs>
        <w:suppressAutoHyphens/>
        <w:spacing w:after="0" w:line="240" w:lineRule="auto"/>
        <w:ind w:right="-3"/>
        <w:jc w:val="both"/>
        <w:rPr>
          <w:rFonts w:ascii="Times New Roman" w:hAnsi="Times New Roman"/>
          <w:lang w:eastAsia="ar-SA"/>
        </w:rPr>
      </w:pPr>
    </w:p>
    <w:p w14:paraId="73EB2334" w14:textId="77777777" w:rsidR="002C2C31" w:rsidRPr="00832A12" w:rsidRDefault="002C2C31" w:rsidP="00832A12">
      <w:pPr>
        <w:tabs>
          <w:tab w:val="left" w:pos="567"/>
        </w:tabs>
        <w:suppressAutoHyphens/>
        <w:spacing w:after="0" w:line="240" w:lineRule="auto"/>
        <w:ind w:right="-3"/>
        <w:jc w:val="center"/>
        <w:outlineLvl w:val="0"/>
        <w:rPr>
          <w:rFonts w:ascii="Times New Roman" w:hAnsi="Times New Roman"/>
          <w:lang w:eastAsia="ar-SA"/>
        </w:rPr>
      </w:pPr>
      <w:r w:rsidRPr="00832A12">
        <w:rPr>
          <w:rFonts w:ascii="Times New Roman" w:hAnsi="Times New Roman"/>
          <w:lang w:eastAsia="ar-SA"/>
        </w:rPr>
        <w:t>9. ОСОБЫЕ УСЛОВИЯ</w:t>
      </w:r>
    </w:p>
    <w:p w14:paraId="1EB28205"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9.1.</w:t>
      </w:r>
      <w:r w:rsidRPr="00832A12">
        <w:rPr>
          <w:rFonts w:ascii="Times New Roman" w:hAnsi="Times New Roman"/>
          <w:lang w:eastAsia="ar-SA"/>
        </w:rPr>
        <w:tab/>
        <w:t>Все спорные вопросы, возникающие между сторонами, решаются путем переговоров, а в случае не достижения согласия - Арбитражным судом Р</w:t>
      </w:r>
      <w:r>
        <w:rPr>
          <w:rFonts w:ascii="Times New Roman" w:hAnsi="Times New Roman"/>
          <w:lang w:eastAsia="ar-SA"/>
        </w:rPr>
        <w:t xml:space="preserve">еспублики </w:t>
      </w:r>
      <w:r w:rsidRPr="00832A12">
        <w:rPr>
          <w:rFonts w:ascii="Times New Roman" w:hAnsi="Times New Roman"/>
          <w:lang w:eastAsia="ar-SA"/>
        </w:rPr>
        <w:t>Б</w:t>
      </w:r>
      <w:r>
        <w:rPr>
          <w:rFonts w:ascii="Times New Roman" w:hAnsi="Times New Roman"/>
          <w:lang w:eastAsia="ar-SA"/>
        </w:rPr>
        <w:t>ашкортостан</w:t>
      </w:r>
      <w:r w:rsidRPr="00832A12">
        <w:rPr>
          <w:rFonts w:ascii="Times New Roman" w:hAnsi="Times New Roman"/>
          <w:lang w:eastAsia="ar-SA"/>
        </w:rPr>
        <w:t>.</w:t>
      </w:r>
    </w:p>
    <w:p w14:paraId="4132C4AC" w14:textId="77777777" w:rsidR="002C2C31" w:rsidRPr="00832A12" w:rsidRDefault="002C2C31" w:rsidP="00832A12">
      <w:pPr>
        <w:tabs>
          <w:tab w:val="left" w:pos="567"/>
        </w:tabs>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ru-RU"/>
        </w:rPr>
        <w:t>При ведении Сторонами претензионной работы срок рассмотрения претензии и предоставления ответа на нее составляет 7 (семь) календарных дней с даты получения претензии.</w:t>
      </w:r>
    </w:p>
    <w:p w14:paraId="53AFBF91"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9.2.</w:t>
      </w:r>
      <w:r w:rsidRPr="00832A12">
        <w:rPr>
          <w:rFonts w:ascii="Times New Roman" w:hAnsi="Times New Roman"/>
          <w:lang w:eastAsia="ar-SA"/>
        </w:rPr>
        <w:tab/>
        <w:t>Все изменения, Приложения и дополнения к данному договору действительны, если они оформлены письменно и подписаны сторонами.</w:t>
      </w:r>
    </w:p>
    <w:p w14:paraId="185509A6"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9.3.</w:t>
      </w:r>
      <w:r w:rsidRPr="00832A12">
        <w:rPr>
          <w:rFonts w:ascii="Times New Roman" w:hAnsi="Times New Roman"/>
          <w:lang w:eastAsia="ar-SA"/>
        </w:rPr>
        <w:tab/>
        <w:t>Настоящий договор может быть расторгнут в одностороннем внесудебном порядке в случаях:</w:t>
      </w:r>
    </w:p>
    <w:p w14:paraId="115FF555" w14:textId="592B7BD5"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w:t>
      </w:r>
      <w:r w:rsidRPr="00832A12">
        <w:rPr>
          <w:rFonts w:ascii="Times New Roman" w:hAnsi="Times New Roman"/>
          <w:lang w:val="en-US" w:eastAsia="ar-SA"/>
        </w:rPr>
        <w:t> </w:t>
      </w:r>
      <w:r w:rsidRPr="00832A12">
        <w:rPr>
          <w:rFonts w:ascii="Times New Roman" w:hAnsi="Times New Roman"/>
          <w:lang w:eastAsia="ar-SA"/>
        </w:rPr>
        <w:t>нарушения Подрядчиком условий договора, ведущих к снижению качества работ, предусмотренных проект</w:t>
      </w:r>
      <w:r w:rsidR="00E917DB">
        <w:rPr>
          <w:rFonts w:ascii="Times New Roman" w:hAnsi="Times New Roman"/>
          <w:lang w:eastAsia="ar-SA"/>
        </w:rPr>
        <w:t>но-сметной документацией</w:t>
      </w:r>
      <w:r w:rsidRPr="00832A12">
        <w:rPr>
          <w:rFonts w:ascii="Times New Roman" w:hAnsi="Times New Roman"/>
          <w:lang w:eastAsia="ar-SA"/>
        </w:rPr>
        <w:t>;</w:t>
      </w:r>
    </w:p>
    <w:p w14:paraId="2953710F" w14:textId="77777777"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аннулирования свидетельства на строительную деятельность или другие акты, лишающие Подрядчика права на производство работ;</w:t>
      </w:r>
    </w:p>
    <w:p w14:paraId="01250240" w14:textId="77777777" w:rsidR="002C2C31"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xml:space="preserve">– задержка Подрядчиком начала производства работ, более чем на 10 рабочих дней, </w:t>
      </w:r>
      <w:r w:rsidR="00B50859">
        <w:rPr>
          <w:rFonts w:ascii="Times New Roman" w:hAnsi="Times New Roman"/>
          <w:lang w:eastAsia="ar-SA"/>
        </w:rPr>
        <w:t xml:space="preserve">по причинам, </w:t>
      </w:r>
      <w:r>
        <w:rPr>
          <w:rFonts w:ascii="Times New Roman" w:hAnsi="Times New Roman"/>
          <w:lang w:eastAsia="ar-SA"/>
        </w:rPr>
        <w:t>н</w:t>
      </w:r>
      <w:r w:rsidRPr="00832A12">
        <w:rPr>
          <w:rFonts w:ascii="Times New Roman" w:hAnsi="Times New Roman"/>
          <w:lang w:eastAsia="ar-SA"/>
        </w:rPr>
        <w:t>е зависящим от Заказчика;</w:t>
      </w:r>
    </w:p>
    <w:p w14:paraId="03D414C4" w14:textId="77777777" w:rsidR="00E917DB" w:rsidRPr="00832A12" w:rsidRDefault="00E917DB" w:rsidP="00832A12">
      <w:pPr>
        <w:suppressAutoHyphens/>
        <w:spacing w:after="0" w:line="240" w:lineRule="auto"/>
        <w:ind w:right="-3"/>
        <w:jc w:val="both"/>
        <w:rPr>
          <w:rFonts w:ascii="Times New Roman" w:hAnsi="Times New Roman"/>
          <w:lang w:eastAsia="ar-SA"/>
        </w:rPr>
      </w:pPr>
      <w:r>
        <w:rPr>
          <w:rFonts w:ascii="Times New Roman" w:hAnsi="Times New Roman"/>
          <w:lang w:eastAsia="ar-SA"/>
        </w:rPr>
        <w:t xml:space="preserve">- </w:t>
      </w:r>
      <w:r w:rsidRPr="00832A12">
        <w:rPr>
          <w:rFonts w:ascii="Times New Roman" w:hAnsi="Times New Roman"/>
          <w:lang w:eastAsia="ar-SA"/>
        </w:rPr>
        <w:t>нарушения Подря</w:t>
      </w:r>
      <w:r>
        <w:rPr>
          <w:rFonts w:ascii="Times New Roman" w:hAnsi="Times New Roman"/>
          <w:lang w:eastAsia="ar-SA"/>
        </w:rPr>
        <w:t xml:space="preserve">дчиком сроков выполнения работ, предусмотренных </w:t>
      </w:r>
      <w:proofErr w:type="gramStart"/>
      <w:r>
        <w:rPr>
          <w:rFonts w:ascii="Times New Roman" w:hAnsi="Times New Roman"/>
          <w:lang w:eastAsia="ar-SA"/>
        </w:rPr>
        <w:t>План-графиком</w:t>
      </w:r>
      <w:proofErr w:type="gramEnd"/>
      <w:r>
        <w:rPr>
          <w:rFonts w:ascii="Times New Roman" w:hAnsi="Times New Roman"/>
          <w:lang w:eastAsia="ar-SA"/>
        </w:rPr>
        <w:t xml:space="preserve"> (Приложение № 5),  </w:t>
      </w:r>
      <w:r w:rsidRPr="00832A12">
        <w:rPr>
          <w:rFonts w:ascii="Times New Roman" w:hAnsi="Times New Roman"/>
          <w:lang w:eastAsia="ar-SA"/>
        </w:rPr>
        <w:t xml:space="preserve">более чем на </w:t>
      </w:r>
      <w:r>
        <w:rPr>
          <w:rFonts w:ascii="Times New Roman" w:hAnsi="Times New Roman"/>
          <w:lang w:eastAsia="ar-SA"/>
        </w:rPr>
        <w:t>10</w:t>
      </w:r>
      <w:r w:rsidRPr="00832A12">
        <w:rPr>
          <w:rFonts w:ascii="Times New Roman" w:hAnsi="Times New Roman"/>
          <w:lang w:eastAsia="ar-SA"/>
        </w:rPr>
        <w:t xml:space="preserve"> рабочих дней</w:t>
      </w:r>
      <w:r>
        <w:rPr>
          <w:rFonts w:ascii="Times New Roman" w:hAnsi="Times New Roman"/>
          <w:lang w:eastAsia="ar-SA"/>
        </w:rPr>
        <w:t>;</w:t>
      </w:r>
    </w:p>
    <w:p w14:paraId="7A2D4990" w14:textId="77777777" w:rsidR="002C2C31" w:rsidRPr="00832A12" w:rsidRDefault="002C2C31" w:rsidP="00832A12">
      <w:pPr>
        <w:suppressAutoHyphens/>
        <w:spacing w:after="0" w:line="240" w:lineRule="auto"/>
        <w:ind w:right="-3"/>
        <w:jc w:val="both"/>
        <w:rPr>
          <w:rFonts w:ascii="Times New Roman" w:hAnsi="Times New Roman"/>
          <w:lang w:eastAsia="ar-SA"/>
        </w:rPr>
      </w:pPr>
      <w:r w:rsidRPr="00832A12">
        <w:rPr>
          <w:rFonts w:ascii="Times New Roman" w:hAnsi="Times New Roman"/>
          <w:lang w:eastAsia="ar-SA"/>
        </w:rPr>
        <w:t>– заключения Подрядчиком с другими лицами аналогичных договоров, которые исполняются (исполнялись) в период действия настоящего договора на территории, полностью или частично совпадающей с территорией, указанной в настоящем договоре и задании, выданным Заказчиком и/или строительства подобных сетей для собственных нужд.</w:t>
      </w:r>
    </w:p>
    <w:p w14:paraId="366C2503" w14:textId="77777777" w:rsidR="002C2C31" w:rsidRDefault="002C2C31" w:rsidP="00832A12">
      <w:pPr>
        <w:autoSpaceDE w:val="0"/>
        <w:autoSpaceDN w:val="0"/>
        <w:adjustRightInd w:val="0"/>
        <w:spacing w:after="0" w:line="240" w:lineRule="auto"/>
        <w:ind w:right="-3"/>
        <w:jc w:val="both"/>
        <w:rPr>
          <w:rFonts w:ascii="Times New Roman" w:hAnsi="Times New Roman"/>
          <w:lang w:eastAsia="ru-RU"/>
        </w:rPr>
      </w:pPr>
      <w:r w:rsidRPr="00832A12">
        <w:rPr>
          <w:rFonts w:ascii="Times New Roman" w:hAnsi="Times New Roman"/>
          <w:lang w:eastAsia="ar-SA"/>
        </w:rPr>
        <w:t>– </w:t>
      </w:r>
      <w:r w:rsidRPr="00832A12">
        <w:rPr>
          <w:rFonts w:ascii="Times New Roman" w:hAnsi="Times New Roman"/>
          <w:lang w:eastAsia="ru-RU"/>
        </w:rPr>
        <w:t>Настоящий договор может быть расторгнут в иных случаях, предусмотренных действующим законодательством РФ.</w:t>
      </w:r>
    </w:p>
    <w:p w14:paraId="6DD4BCE1" w14:textId="77777777" w:rsidR="00373B45" w:rsidRPr="00832A12" w:rsidRDefault="00373B45" w:rsidP="00832A12">
      <w:pPr>
        <w:autoSpaceDE w:val="0"/>
        <w:autoSpaceDN w:val="0"/>
        <w:adjustRightInd w:val="0"/>
        <w:spacing w:after="0" w:line="240" w:lineRule="auto"/>
        <w:ind w:right="-3"/>
        <w:jc w:val="both"/>
        <w:rPr>
          <w:rFonts w:ascii="Times New Roman" w:hAnsi="Times New Roman"/>
          <w:lang w:eastAsia="ru-RU"/>
        </w:rPr>
      </w:pPr>
      <w:r>
        <w:rPr>
          <w:rFonts w:ascii="Times New Roman" w:hAnsi="Times New Roman"/>
          <w:lang w:eastAsia="ru-RU"/>
        </w:rPr>
        <w:t xml:space="preserve">В указанных в настоящем пункте случаях Договор считается расторгнутым по истечении 10 рабочих дней с даты получения Подрядчиком от Заказчика письменного уведомления о расторжении Договора. </w:t>
      </w:r>
    </w:p>
    <w:p w14:paraId="155EE6F2"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9.4.</w:t>
      </w:r>
      <w:r w:rsidRPr="00832A12">
        <w:rPr>
          <w:rFonts w:ascii="Times New Roman" w:hAnsi="Times New Roman"/>
          <w:lang w:eastAsia="ar-SA"/>
        </w:rPr>
        <w:tab/>
        <w:t>Срок гарантии нормальной и бесперебо</w:t>
      </w:r>
      <w:r w:rsidR="00B50859">
        <w:rPr>
          <w:rFonts w:ascii="Times New Roman" w:hAnsi="Times New Roman"/>
          <w:lang w:eastAsia="ar-SA"/>
        </w:rPr>
        <w:t xml:space="preserve">йной работы устанавливается 24 </w:t>
      </w:r>
      <w:r w:rsidRPr="00832A12">
        <w:rPr>
          <w:rFonts w:ascii="Times New Roman" w:hAnsi="Times New Roman"/>
          <w:lang w:eastAsia="ar-SA"/>
        </w:rPr>
        <w:t xml:space="preserve">месяца со дня подписания акта приёмки, за исключением случаев неправильной эксплуатации объекта и повреждения </w:t>
      </w:r>
      <w:r w:rsidRPr="006F33BA">
        <w:rPr>
          <w:rFonts w:ascii="Times New Roman" w:hAnsi="Times New Roman"/>
          <w:lang w:eastAsia="ar-SA"/>
        </w:rPr>
        <w:t>объекта сторонними организациями.</w:t>
      </w:r>
    </w:p>
    <w:p w14:paraId="74CE9845"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9.5.</w:t>
      </w:r>
      <w:r w:rsidRPr="006F33BA">
        <w:rPr>
          <w:rFonts w:ascii="Times New Roman" w:hAnsi="Times New Roman"/>
          <w:lang w:eastAsia="ar-SA"/>
        </w:rPr>
        <w:tab/>
        <w:t xml:space="preserve">Подрядчик гарантирует, что в течение гарантийного срока, оптические, электрические, конструктивные и иные параметры и технические характеристики принятого объекта будут </w:t>
      </w:r>
      <w:r w:rsidRPr="006F33BA">
        <w:rPr>
          <w:rFonts w:ascii="Times New Roman" w:hAnsi="Times New Roman"/>
          <w:lang w:eastAsia="ar-SA"/>
        </w:rPr>
        <w:lastRenderedPageBreak/>
        <w:t>соответствовать нормам, обеспечивающим бесперебойное и качественное предоставление услуг потребителю.</w:t>
      </w:r>
    </w:p>
    <w:p w14:paraId="34B47E69" w14:textId="77777777" w:rsidR="002C2C31" w:rsidRPr="006F33BA" w:rsidRDefault="002C2C31" w:rsidP="00232B75">
      <w:pPr>
        <w:autoSpaceDE w:val="0"/>
        <w:autoSpaceDN w:val="0"/>
        <w:adjustRightInd w:val="0"/>
        <w:spacing w:after="0" w:line="240" w:lineRule="auto"/>
        <w:jc w:val="both"/>
        <w:rPr>
          <w:rFonts w:ascii="Times New Roman" w:hAnsi="Times New Roman"/>
        </w:rPr>
      </w:pPr>
      <w:r w:rsidRPr="006F33BA">
        <w:rPr>
          <w:rFonts w:ascii="Times New Roman" w:hAnsi="Times New Roman"/>
        </w:rPr>
        <w:t>9.6. Подрядчик несет ответственность за недостатки (дефекты), обнаруженные в пределах гарантийного срока, если не докажет, что они произошли вследствие нормального износа объекта или его частей, неправильной его эксплуатации или неправильности инструкций по его эксплуатации, разработанных самим заказчиком или привлеченными им третьими лицами, ненадлежащего ремонта объекта, произведенного самим заказчиком или привлеченными им третьими лицами.</w:t>
      </w:r>
    </w:p>
    <w:p w14:paraId="0B6258FD"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9.7.</w:t>
      </w:r>
      <w:r w:rsidRPr="006F33BA">
        <w:rPr>
          <w:rFonts w:ascii="Times New Roman" w:hAnsi="Times New Roman"/>
          <w:lang w:eastAsia="ar-SA"/>
        </w:rPr>
        <w:tab/>
        <w:t>Течение гарантийного срока прерывается на все время, на протяжении которого Объект не мог эксплуатироваться вследствие недостатков, за которые отвечает Подрядчик.</w:t>
      </w:r>
    </w:p>
    <w:p w14:paraId="56FCA964" w14:textId="77777777" w:rsidR="002C2C31" w:rsidRPr="006F33BA" w:rsidRDefault="002C2C31" w:rsidP="00232B75">
      <w:pPr>
        <w:pStyle w:val="ab"/>
        <w:ind w:left="0" w:firstLine="0"/>
        <w:jc w:val="both"/>
        <w:rPr>
          <w:sz w:val="22"/>
          <w:szCs w:val="22"/>
        </w:rPr>
      </w:pPr>
      <w:r w:rsidRPr="006F33BA">
        <w:rPr>
          <w:sz w:val="22"/>
          <w:szCs w:val="22"/>
        </w:rPr>
        <w:t xml:space="preserve"> 9.8.  В случае выявления недостатков выполненных работ в течение гарантийного срока, Заказчик направляет Подрядчику уведомление о выявленных недостатках. Подрядчик в течение 3-х рабочих дней с даты получения уведомления обязан прибыть к месту нахождения Заказчика для оформления Акта о выявленных недостатках. </w:t>
      </w:r>
    </w:p>
    <w:p w14:paraId="35FB461C" w14:textId="77777777" w:rsidR="002C2C31" w:rsidRPr="006F33BA" w:rsidRDefault="002C2C31" w:rsidP="004F0E1E">
      <w:pPr>
        <w:pStyle w:val="ab"/>
        <w:numPr>
          <w:ilvl w:val="1"/>
          <w:numId w:val="14"/>
        </w:numPr>
        <w:jc w:val="both"/>
        <w:rPr>
          <w:sz w:val="22"/>
          <w:szCs w:val="22"/>
        </w:rPr>
      </w:pPr>
      <w:r w:rsidRPr="006F33BA">
        <w:rPr>
          <w:sz w:val="22"/>
          <w:szCs w:val="22"/>
          <w:lang w:eastAsia="ar-SA"/>
        </w:rPr>
        <w:t xml:space="preserve">Подрядчик обязуется устранить за свой счёт дефекты и недоделки, допущенные по вине Подрядчика, в течение 5 дней </w:t>
      </w:r>
      <w:r w:rsidRPr="006F33BA">
        <w:rPr>
          <w:sz w:val="22"/>
          <w:szCs w:val="22"/>
        </w:rPr>
        <w:t>с даты подписания Акта о выявленных недостатках.</w:t>
      </w:r>
    </w:p>
    <w:p w14:paraId="03BD5F6A" w14:textId="77777777" w:rsidR="002C2C31" w:rsidRPr="006F33BA"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10</w:t>
      </w:r>
      <w:r w:rsidRPr="006F33BA">
        <w:rPr>
          <w:rFonts w:ascii="Times New Roman" w:hAnsi="Times New Roman"/>
          <w:lang w:eastAsia="ar-SA"/>
        </w:rPr>
        <w:t xml:space="preserve">.  В </w:t>
      </w:r>
      <w:r w:rsidRPr="006F33BA">
        <w:rPr>
          <w:rFonts w:ascii="Times New Roman" w:hAnsi="Times New Roman"/>
        </w:rPr>
        <w:t>случае неприбытия для оформления Акта о выявленных недостатках в указанный срок, о</w:t>
      </w:r>
      <w:r w:rsidR="00B50859">
        <w:rPr>
          <w:rFonts w:ascii="Times New Roman" w:hAnsi="Times New Roman"/>
        </w:rPr>
        <w:t xml:space="preserve">тказа Подрядчика от устранения </w:t>
      </w:r>
      <w:r w:rsidRPr="006F33BA">
        <w:rPr>
          <w:rFonts w:ascii="Times New Roman" w:hAnsi="Times New Roman"/>
        </w:rPr>
        <w:t xml:space="preserve">или задержки устранения выявленных дефектов и недоделок на срок более, чем 5 дней с момента подписания Акта о выявленных недостатках, Заказчик вправе привлечь для исполнения необходимого объема работ стороннего исполнителя с предъявлением расходов Подрядчику. Указанные расходы должны быть уплачены в течение 5 (пяти) рабочих дней с даты предъявления. </w:t>
      </w:r>
    </w:p>
    <w:p w14:paraId="130224AD" w14:textId="77777777" w:rsidR="002C2C31" w:rsidRPr="00832A12" w:rsidRDefault="002C2C31" w:rsidP="00832A12">
      <w:p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9.</w:t>
      </w:r>
      <w:r w:rsidR="004F0E1E">
        <w:rPr>
          <w:rFonts w:ascii="Times New Roman" w:hAnsi="Times New Roman"/>
          <w:lang w:eastAsia="ar-SA"/>
        </w:rPr>
        <w:t>11</w:t>
      </w:r>
      <w:r w:rsidRPr="006F33BA">
        <w:rPr>
          <w:rFonts w:ascii="Times New Roman" w:hAnsi="Times New Roman"/>
          <w:lang w:eastAsia="ar-SA"/>
        </w:rPr>
        <w:t>.</w:t>
      </w:r>
      <w:r w:rsidRPr="006F33BA">
        <w:rPr>
          <w:rFonts w:ascii="Times New Roman" w:hAnsi="Times New Roman"/>
          <w:lang w:eastAsia="ar-SA"/>
        </w:rPr>
        <w:tab/>
        <w:t xml:space="preserve">Настоящий договор вступает </w:t>
      </w:r>
      <w:r w:rsidRPr="00832A12">
        <w:rPr>
          <w:rFonts w:ascii="Times New Roman" w:hAnsi="Times New Roman"/>
          <w:lang w:eastAsia="ar-SA"/>
        </w:rPr>
        <w:t xml:space="preserve">в силу с момента его подписания обеими Сторонами и действует до момента исполнения Сторонами </w:t>
      </w:r>
      <w:r w:rsidR="004F0E1E">
        <w:rPr>
          <w:rFonts w:ascii="Times New Roman" w:hAnsi="Times New Roman"/>
          <w:lang w:eastAsia="ar-SA"/>
        </w:rPr>
        <w:t xml:space="preserve">своих обязательств по договору </w:t>
      </w:r>
      <w:r w:rsidRPr="00832A12">
        <w:rPr>
          <w:rFonts w:ascii="Times New Roman" w:hAnsi="Times New Roman"/>
          <w:lang w:eastAsia="ar-SA"/>
        </w:rPr>
        <w:t>или одностороннего внесудебного расторжения договора, предусмотренного п. 5.4. настоящего договора.</w:t>
      </w:r>
    </w:p>
    <w:p w14:paraId="5445B90B" w14:textId="77777777" w:rsidR="002C2C31" w:rsidRDefault="002C2C31" w:rsidP="00832A12">
      <w:pPr>
        <w:tabs>
          <w:tab w:val="left" w:pos="567"/>
        </w:tabs>
        <w:suppressAutoHyphens/>
        <w:spacing w:after="0" w:line="240" w:lineRule="auto"/>
        <w:ind w:right="-3"/>
        <w:jc w:val="both"/>
        <w:rPr>
          <w:rFonts w:ascii="Times New Roman" w:hAnsi="Times New Roman"/>
          <w:lang w:eastAsia="ar-SA"/>
        </w:rPr>
      </w:pPr>
      <w:r w:rsidRPr="00832A12">
        <w:rPr>
          <w:rFonts w:ascii="Times New Roman" w:hAnsi="Times New Roman"/>
          <w:lang w:eastAsia="ar-SA"/>
        </w:rPr>
        <w:t>9.</w:t>
      </w:r>
      <w:r w:rsidR="004F0E1E">
        <w:rPr>
          <w:rFonts w:ascii="Times New Roman" w:hAnsi="Times New Roman"/>
          <w:lang w:eastAsia="ar-SA"/>
        </w:rPr>
        <w:t>12</w:t>
      </w:r>
      <w:r w:rsidRPr="00832A12">
        <w:rPr>
          <w:rFonts w:ascii="Times New Roman" w:hAnsi="Times New Roman"/>
          <w:lang w:eastAsia="ar-SA"/>
        </w:rPr>
        <w:t>.</w:t>
      </w:r>
      <w:r w:rsidRPr="00832A12">
        <w:rPr>
          <w:rFonts w:ascii="Times New Roman" w:hAnsi="Times New Roman"/>
          <w:lang w:eastAsia="ar-SA"/>
        </w:rPr>
        <w:tab/>
        <w:t>Отношения, не урегулированные настоящим договором, регулируются ГКРФ и другими нормативными документами РФ.</w:t>
      </w:r>
    </w:p>
    <w:p w14:paraId="11D8BDAE" w14:textId="77777777" w:rsidR="004F0E1E" w:rsidRDefault="004F0E1E" w:rsidP="00832A12">
      <w:pPr>
        <w:tabs>
          <w:tab w:val="left" w:pos="567"/>
        </w:tabs>
        <w:suppressAutoHyphens/>
        <w:spacing w:after="0" w:line="240" w:lineRule="auto"/>
        <w:ind w:right="-3"/>
        <w:jc w:val="both"/>
        <w:rPr>
          <w:rFonts w:ascii="Times New Roman" w:hAnsi="Times New Roman"/>
          <w:lang w:eastAsia="ar-SA"/>
        </w:rPr>
      </w:pPr>
    </w:p>
    <w:p w14:paraId="42F17827" w14:textId="77777777" w:rsidR="002C2C31" w:rsidRPr="006F33BA" w:rsidRDefault="002C2C31" w:rsidP="00832A12">
      <w:pPr>
        <w:tabs>
          <w:tab w:val="left" w:pos="567"/>
        </w:tabs>
        <w:suppressAutoHyphens/>
        <w:spacing w:after="0" w:line="240" w:lineRule="auto"/>
        <w:ind w:right="-3"/>
        <w:jc w:val="both"/>
        <w:rPr>
          <w:rFonts w:ascii="Times New Roman" w:hAnsi="Times New Roman"/>
          <w:lang w:val="en-US" w:eastAsia="ar-SA"/>
        </w:rPr>
      </w:pPr>
      <w:r w:rsidRPr="006F33BA">
        <w:rPr>
          <w:rFonts w:ascii="Times New Roman" w:hAnsi="Times New Roman"/>
          <w:lang w:eastAsia="ar-SA"/>
        </w:rPr>
        <w:t>Приложения</w:t>
      </w:r>
      <w:r w:rsidRPr="006F33BA">
        <w:rPr>
          <w:rFonts w:ascii="Times New Roman" w:hAnsi="Times New Roman"/>
          <w:lang w:val="en-US" w:eastAsia="ar-SA"/>
        </w:rPr>
        <w:t>:</w:t>
      </w:r>
    </w:p>
    <w:p w14:paraId="449B55FF" w14:textId="77777777"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№1</w:t>
      </w:r>
      <w:r w:rsidR="008913B0">
        <w:rPr>
          <w:rFonts w:ascii="Times New Roman" w:hAnsi="Times New Roman"/>
          <w:lang w:eastAsia="ar-SA"/>
        </w:rPr>
        <w:t xml:space="preserve"> </w:t>
      </w:r>
      <w:r w:rsidRPr="006F33BA">
        <w:rPr>
          <w:rFonts w:ascii="Times New Roman" w:hAnsi="Times New Roman"/>
          <w:lang w:eastAsia="ar-SA"/>
        </w:rPr>
        <w:t>- Техническое задание.</w:t>
      </w:r>
    </w:p>
    <w:p w14:paraId="163EEBB6" w14:textId="77777777" w:rsidR="009B0423" w:rsidRPr="006F33BA" w:rsidRDefault="009B0423"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2 – Адресный план. </w:t>
      </w:r>
    </w:p>
    <w:p w14:paraId="06E550F4" w14:textId="77777777" w:rsidR="002C2C31" w:rsidRPr="006F33BA"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№3</w:t>
      </w:r>
      <w:r w:rsidR="008913B0">
        <w:rPr>
          <w:rFonts w:ascii="Times New Roman" w:hAnsi="Times New Roman"/>
          <w:lang w:eastAsia="ar-SA"/>
        </w:rPr>
        <w:t xml:space="preserve"> </w:t>
      </w:r>
      <w:r w:rsidRPr="006F33BA">
        <w:rPr>
          <w:rFonts w:ascii="Times New Roman" w:hAnsi="Times New Roman"/>
          <w:lang w:eastAsia="ar-SA"/>
        </w:rPr>
        <w:t>- Состав исполнительной документации</w:t>
      </w:r>
    </w:p>
    <w:p w14:paraId="265F5E15" w14:textId="77777777" w:rsidR="002C2C31" w:rsidRDefault="002C2C31"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sidRPr="006F33BA">
        <w:rPr>
          <w:rFonts w:ascii="Times New Roman" w:hAnsi="Times New Roman"/>
          <w:lang w:eastAsia="ar-SA"/>
        </w:rPr>
        <w:t>Приложение №4 – Смета.</w:t>
      </w:r>
    </w:p>
    <w:p w14:paraId="33A9235F" w14:textId="77777777" w:rsidR="00695395" w:rsidRPr="006F33BA" w:rsidRDefault="00695395" w:rsidP="004962FC">
      <w:pPr>
        <w:pStyle w:val="a5"/>
        <w:numPr>
          <w:ilvl w:val="0"/>
          <w:numId w:val="2"/>
        </w:numPr>
        <w:tabs>
          <w:tab w:val="left" w:pos="567"/>
        </w:tabs>
        <w:suppressAutoHyphens/>
        <w:spacing w:after="0" w:line="240" w:lineRule="auto"/>
        <w:ind w:right="-3"/>
        <w:jc w:val="both"/>
        <w:rPr>
          <w:rFonts w:ascii="Times New Roman" w:hAnsi="Times New Roman"/>
          <w:lang w:eastAsia="ar-SA"/>
        </w:rPr>
      </w:pPr>
      <w:r>
        <w:rPr>
          <w:rFonts w:ascii="Times New Roman" w:hAnsi="Times New Roman"/>
          <w:lang w:eastAsia="ar-SA"/>
        </w:rPr>
        <w:t xml:space="preserve">Приложение № 5 – План-график. </w:t>
      </w:r>
    </w:p>
    <w:p w14:paraId="7ABEC1E2" w14:textId="77777777" w:rsidR="002C2C31" w:rsidRPr="00832A12" w:rsidRDefault="002C2C31" w:rsidP="00832A12">
      <w:pPr>
        <w:suppressAutoHyphens/>
        <w:spacing w:before="180" w:after="120" w:line="240" w:lineRule="auto"/>
        <w:ind w:right="-6"/>
        <w:jc w:val="center"/>
        <w:outlineLvl w:val="0"/>
        <w:rPr>
          <w:rFonts w:ascii="Times New Roman" w:hAnsi="Times New Roman"/>
          <w:lang w:eastAsia="ar-SA"/>
        </w:rPr>
      </w:pPr>
      <w:r w:rsidRPr="00832A12">
        <w:rPr>
          <w:rFonts w:ascii="Times New Roman" w:hAnsi="Times New Roman"/>
          <w:lang w:eastAsia="ar-SA"/>
        </w:rPr>
        <w:t>ЮРИДИЧЕСКИЕ АДРЕСА И БАНКОВСКИЕ РЕКВИЗИТЫ СТОРОН:</w:t>
      </w:r>
    </w:p>
    <w:p w14:paraId="0320FB28" w14:textId="77777777" w:rsidR="002C2C31" w:rsidRPr="00832A12" w:rsidRDefault="002C2C31" w:rsidP="00832A12">
      <w:pPr>
        <w:suppressAutoHyphens/>
        <w:spacing w:after="0" w:line="240" w:lineRule="auto"/>
        <w:ind w:right="-3"/>
        <w:jc w:val="both"/>
        <w:outlineLvl w:val="0"/>
        <w:rPr>
          <w:rFonts w:ascii="Times New Roman" w:hAnsi="Times New Roman"/>
          <w:b/>
          <w:sz w:val="20"/>
          <w:szCs w:val="20"/>
          <w:lang w:eastAsia="ar-SA"/>
        </w:rPr>
      </w:pPr>
      <w:r w:rsidRPr="00832A12">
        <w:rPr>
          <w:rFonts w:ascii="Times New Roman" w:hAnsi="Times New Roman"/>
          <w:b/>
          <w:sz w:val="20"/>
          <w:szCs w:val="20"/>
          <w:lang w:eastAsia="ar-SA"/>
        </w:rPr>
        <w:t>От Заказчика:</w:t>
      </w:r>
    </w:p>
    <w:p w14:paraId="234FF158" w14:textId="77777777" w:rsidR="00DB3CB1" w:rsidRPr="00E864D7" w:rsidRDefault="00BA0723" w:rsidP="00DB3CB1">
      <w:pPr>
        <w:pStyle w:val="af2"/>
        <w:rPr>
          <w:rFonts w:ascii="Times New Roman" w:hAnsi="Times New Roman"/>
        </w:rPr>
      </w:pPr>
      <w:r w:rsidRPr="00660107">
        <w:rPr>
          <w:rFonts w:ascii="Times New Roman" w:hAnsi="Times New Roman"/>
        </w:rPr>
        <w:t>П</w:t>
      </w:r>
      <w:r w:rsidR="00DB3CB1" w:rsidRPr="00E864D7">
        <w:rPr>
          <w:rFonts w:ascii="Times New Roman" w:hAnsi="Times New Roman"/>
        </w:rPr>
        <w:t>АО «Башинформсвязь»</w:t>
      </w:r>
    </w:p>
    <w:p w14:paraId="4CEA7F35" w14:textId="77777777" w:rsidR="00DB3CB1" w:rsidRPr="00E864D7" w:rsidRDefault="00DB3CB1" w:rsidP="00DB3CB1">
      <w:pPr>
        <w:pStyle w:val="af2"/>
        <w:rPr>
          <w:rFonts w:ascii="Times New Roman" w:hAnsi="Times New Roman"/>
        </w:rPr>
      </w:pPr>
      <w:r w:rsidRPr="00E864D7">
        <w:rPr>
          <w:rFonts w:ascii="Times New Roman" w:hAnsi="Times New Roman"/>
        </w:rPr>
        <w:t>Юридический адрес: 450000, Республика Башкортостан, г. Уфа, ул. Ленина,32/1</w:t>
      </w:r>
    </w:p>
    <w:p w14:paraId="5B1EF49C" w14:textId="77777777" w:rsidR="00DB3CB1" w:rsidRPr="00E864D7" w:rsidRDefault="00DB3CB1" w:rsidP="00DB3CB1">
      <w:pPr>
        <w:pStyle w:val="af2"/>
        <w:rPr>
          <w:rFonts w:ascii="Times New Roman" w:hAnsi="Times New Roman"/>
        </w:rPr>
      </w:pPr>
      <w:r w:rsidRPr="00E864D7">
        <w:rPr>
          <w:rFonts w:ascii="Times New Roman" w:hAnsi="Times New Roman"/>
        </w:rPr>
        <w:t>Почтовый адрес:    450000, Республика Башкортостан, г. Уфа, ул. Ленина, 32/1</w:t>
      </w:r>
    </w:p>
    <w:p w14:paraId="4CBB3234" w14:textId="4FDD79F8" w:rsidR="00DB3CB1" w:rsidRPr="00E864D7" w:rsidRDefault="00DB3CB1" w:rsidP="00DB3CB1">
      <w:pPr>
        <w:pStyle w:val="af2"/>
        <w:rPr>
          <w:rFonts w:ascii="Times New Roman" w:hAnsi="Times New Roman"/>
        </w:rPr>
      </w:pPr>
      <w:r w:rsidRPr="00E864D7">
        <w:rPr>
          <w:rFonts w:ascii="Times New Roman" w:hAnsi="Times New Roman"/>
        </w:rPr>
        <w:t>ИНН 0274018377</w:t>
      </w:r>
      <w:r w:rsidR="006C3C79">
        <w:rPr>
          <w:rFonts w:ascii="Times New Roman" w:hAnsi="Times New Roman"/>
        </w:rPr>
        <w:t>/</w:t>
      </w:r>
      <w:r w:rsidRPr="00E864D7">
        <w:rPr>
          <w:rFonts w:ascii="Times New Roman" w:hAnsi="Times New Roman"/>
        </w:rPr>
        <w:t>КПП 997750001</w:t>
      </w:r>
    </w:p>
    <w:p w14:paraId="4481E3B6" w14:textId="77777777" w:rsidR="00DB3CB1" w:rsidRPr="00E864D7" w:rsidRDefault="00DB3CB1" w:rsidP="00DB3CB1">
      <w:pPr>
        <w:pStyle w:val="af2"/>
        <w:rPr>
          <w:rFonts w:ascii="Times New Roman" w:hAnsi="Times New Roman"/>
          <w:bCs/>
        </w:rPr>
      </w:pPr>
      <w:r w:rsidRPr="00E864D7">
        <w:rPr>
          <w:rFonts w:ascii="Times New Roman" w:hAnsi="Times New Roman"/>
        </w:rPr>
        <w:t>Расчетный счет  </w:t>
      </w:r>
      <w:proofErr w:type="gramStart"/>
      <w:r w:rsidRPr="00E864D7">
        <w:rPr>
          <w:rFonts w:ascii="Times New Roman" w:hAnsi="Times New Roman"/>
          <w:bCs/>
        </w:rPr>
        <w:t>р</w:t>
      </w:r>
      <w:proofErr w:type="gramEnd"/>
      <w:r w:rsidRPr="00E864D7">
        <w:rPr>
          <w:rFonts w:ascii="Times New Roman" w:hAnsi="Times New Roman"/>
          <w:bCs/>
        </w:rPr>
        <w:t>/с 40702810129300000171</w:t>
      </w:r>
    </w:p>
    <w:p w14:paraId="46098965" w14:textId="77777777" w:rsidR="00DB3CB1" w:rsidRPr="00E864D7" w:rsidRDefault="00DB3CB1" w:rsidP="00DB3CB1">
      <w:pPr>
        <w:pStyle w:val="af2"/>
        <w:rPr>
          <w:rFonts w:ascii="Times New Roman" w:hAnsi="Times New Roman"/>
        </w:rPr>
      </w:pPr>
      <w:r w:rsidRPr="00E864D7">
        <w:rPr>
          <w:rFonts w:ascii="Times New Roman" w:hAnsi="Times New Roman"/>
        </w:rPr>
        <w:t>в филиале «Нижегородский» ОАО «АЛЬФА-БАНК»</w:t>
      </w:r>
    </w:p>
    <w:p w14:paraId="76E8BE15" w14:textId="77777777" w:rsidR="00DB3CB1" w:rsidRPr="00E864D7" w:rsidRDefault="00DB3CB1" w:rsidP="00DB3CB1">
      <w:pPr>
        <w:pStyle w:val="af2"/>
        <w:rPr>
          <w:rFonts w:ascii="Times New Roman" w:hAnsi="Times New Roman"/>
        </w:rPr>
      </w:pPr>
      <w:r w:rsidRPr="00E864D7">
        <w:rPr>
          <w:rFonts w:ascii="Times New Roman" w:hAnsi="Times New Roman"/>
        </w:rPr>
        <w:t>БИК 042202824</w:t>
      </w:r>
    </w:p>
    <w:p w14:paraId="59D11607" w14:textId="77777777" w:rsidR="00DB3CB1" w:rsidRPr="00E864D7" w:rsidRDefault="00DB3CB1" w:rsidP="00DB3CB1">
      <w:pPr>
        <w:pStyle w:val="af2"/>
        <w:rPr>
          <w:rFonts w:ascii="Times New Roman" w:hAnsi="Times New Roman"/>
        </w:rPr>
      </w:pPr>
      <w:proofErr w:type="gramStart"/>
      <w:r w:rsidRPr="00E864D7">
        <w:rPr>
          <w:rFonts w:ascii="Times New Roman" w:hAnsi="Times New Roman"/>
        </w:rPr>
        <w:t>Кор./счет</w:t>
      </w:r>
      <w:proofErr w:type="gramEnd"/>
      <w:r w:rsidRPr="00E864D7">
        <w:rPr>
          <w:rFonts w:ascii="Times New Roman" w:hAnsi="Times New Roman"/>
        </w:rPr>
        <w:t xml:space="preserve"> 30 101 810 200000000824  в ГРКЦ ГУ Банка России по Нижегородской области </w:t>
      </w:r>
    </w:p>
    <w:p w14:paraId="5E5153C1" w14:textId="3F8F06D5" w:rsidR="00DB3CB1" w:rsidRPr="00E864D7" w:rsidRDefault="00DB3CB1" w:rsidP="00DB3CB1">
      <w:pPr>
        <w:pStyle w:val="af2"/>
        <w:rPr>
          <w:rFonts w:ascii="Times New Roman" w:hAnsi="Times New Roman"/>
        </w:rPr>
      </w:pPr>
      <w:r w:rsidRPr="00E864D7">
        <w:rPr>
          <w:rFonts w:ascii="Times New Roman" w:hAnsi="Times New Roman"/>
        </w:rPr>
        <w:t>ОКОНХ 52300</w:t>
      </w:r>
      <w:r w:rsidR="006C3C79">
        <w:rPr>
          <w:rFonts w:ascii="Times New Roman" w:hAnsi="Times New Roman"/>
        </w:rPr>
        <w:t xml:space="preserve">, </w:t>
      </w:r>
      <w:r w:rsidRPr="00E864D7">
        <w:rPr>
          <w:rFonts w:ascii="Times New Roman" w:hAnsi="Times New Roman"/>
        </w:rPr>
        <w:t>ОКПО 01150144</w:t>
      </w:r>
      <w:r w:rsidR="006C3C79">
        <w:rPr>
          <w:rFonts w:ascii="Times New Roman" w:hAnsi="Times New Roman"/>
        </w:rPr>
        <w:t xml:space="preserve">, </w:t>
      </w:r>
      <w:r>
        <w:rPr>
          <w:rFonts w:ascii="Times New Roman" w:hAnsi="Times New Roman"/>
        </w:rPr>
        <w:t>ОГРН 1020202561686</w:t>
      </w:r>
    </w:p>
    <w:p w14:paraId="7106FA36" w14:textId="77777777" w:rsidR="002C2C31" w:rsidRPr="00832A12" w:rsidRDefault="002C2C31" w:rsidP="00832A12">
      <w:pPr>
        <w:suppressAutoHyphens/>
        <w:spacing w:after="0" w:line="240" w:lineRule="auto"/>
        <w:ind w:right="-3"/>
        <w:jc w:val="both"/>
        <w:rPr>
          <w:rFonts w:ascii="Times New Roman" w:hAnsi="Times New Roman"/>
          <w:b/>
          <w:sz w:val="20"/>
          <w:szCs w:val="20"/>
          <w:lang w:eastAsia="ar-SA"/>
        </w:rPr>
      </w:pPr>
      <w:r w:rsidRPr="00832A12">
        <w:rPr>
          <w:rFonts w:ascii="Times New Roman" w:hAnsi="Times New Roman"/>
          <w:b/>
          <w:sz w:val="20"/>
          <w:szCs w:val="20"/>
          <w:lang w:eastAsia="ar-SA"/>
        </w:rPr>
        <w:t>От Подрядчика:</w:t>
      </w:r>
    </w:p>
    <w:p w14:paraId="2C4D4041" w14:textId="77777777" w:rsidR="002C2C31" w:rsidRPr="00832A12" w:rsidRDefault="002C2C31" w:rsidP="00832A12">
      <w:pPr>
        <w:suppressAutoHyphens/>
        <w:spacing w:after="0" w:line="240" w:lineRule="auto"/>
        <w:ind w:right="-3"/>
        <w:jc w:val="both"/>
        <w:outlineLvl w:val="0"/>
        <w:rPr>
          <w:rFonts w:ascii="Times New Roman" w:hAnsi="Times New Roman"/>
          <w:lang w:eastAsia="ar-SA"/>
        </w:rPr>
      </w:pPr>
    </w:p>
    <w:p w14:paraId="2AA6D55B" w14:textId="77777777" w:rsidR="002C2C31" w:rsidRPr="00832A12" w:rsidRDefault="002C2C31" w:rsidP="00832A12">
      <w:pPr>
        <w:suppressAutoHyphens/>
        <w:spacing w:after="0" w:line="240" w:lineRule="auto"/>
        <w:ind w:right="-3"/>
        <w:jc w:val="both"/>
        <w:outlineLvl w:val="0"/>
        <w:rPr>
          <w:rFonts w:ascii="Times New Roman" w:hAnsi="Times New Roman"/>
          <w:lang w:eastAsia="ar-SA"/>
        </w:rPr>
      </w:pPr>
      <w:r w:rsidRPr="00832A12">
        <w:rPr>
          <w:rFonts w:ascii="Times New Roman" w:hAnsi="Times New Roman"/>
          <w:lang w:eastAsia="ar-SA"/>
        </w:rPr>
        <w:t>Настоящий договор составлен в 2-х экземплярах по 1 экз. для каждой стороны.</w:t>
      </w:r>
    </w:p>
    <w:p w14:paraId="5D53D26F" w14:textId="77777777" w:rsidR="002C2C31" w:rsidRPr="00832A12" w:rsidRDefault="002C2C31" w:rsidP="00832A12">
      <w:pPr>
        <w:suppressAutoHyphens/>
        <w:spacing w:after="0" w:line="240" w:lineRule="auto"/>
        <w:ind w:right="-3"/>
        <w:jc w:val="both"/>
        <w:rPr>
          <w:rFonts w:ascii="Times New Roman" w:hAnsi="Times New Roman"/>
          <w:lang w:eastAsia="ar-SA"/>
        </w:rPr>
      </w:pPr>
    </w:p>
    <w:tbl>
      <w:tblPr>
        <w:tblW w:w="9747" w:type="dxa"/>
        <w:tblLook w:val="0000" w:firstRow="0" w:lastRow="0" w:firstColumn="0" w:lastColumn="0" w:noHBand="0" w:noVBand="0"/>
      </w:tblPr>
      <w:tblGrid>
        <w:gridCol w:w="4786"/>
        <w:gridCol w:w="4961"/>
      </w:tblGrid>
      <w:tr w:rsidR="002C2C31" w:rsidRPr="00B72997" w14:paraId="62225211" w14:textId="77777777" w:rsidTr="00FD140C">
        <w:trPr>
          <w:trHeight w:val="414"/>
        </w:trPr>
        <w:tc>
          <w:tcPr>
            <w:tcW w:w="4786" w:type="dxa"/>
          </w:tcPr>
          <w:p w14:paraId="73BCC603" w14:textId="77777777" w:rsidR="002C2C31" w:rsidRPr="00832A12" w:rsidRDefault="002C2C31" w:rsidP="00832A12">
            <w:pPr>
              <w:suppressAutoHyphens/>
              <w:spacing w:after="0" w:line="240" w:lineRule="auto"/>
              <w:rPr>
                <w:rFonts w:ascii="Times New Roman" w:hAnsi="Times New Roman"/>
                <w:b/>
                <w:bCs/>
                <w:color w:val="000000"/>
                <w:lang w:eastAsia="ar-SA"/>
              </w:rPr>
            </w:pPr>
            <w:r w:rsidRPr="00832A12">
              <w:rPr>
                <w:rFonts w:ascii="Times New Roman" w:hAnsi="Times New Roman"/>
                <w:b/>
                <w:bCs/>
                <w:color w:val="000000"/>
                <w:lang w:eastAsia="ar-SA"/>
              </w:rPr>
              <w:t>ЗАКАЗЧИК</w:t>
            </w:r>
          </w:p>
        </w:tc>
        <w:tc>
          <w:tcPr>
            <w:tcW w:w="4961" w:type="dxa"/>
          </w:tcPr>
          <w:p w14:paraId="2C054B31" w14:textId="77777777" w:rsidR="002C2C31" w:rsidRPr="00832A12" w:rsidRDefault="002C2C31" w:rsidP="00832A12">
            <w:pPr>
              <w:suppressAutoHyphens/>
              <w:spacing w:after="0" w:line="240" w:lineRule="auto"/>
              <w:rPr>
                <w:rFonts w:ascii="Times New Roman" w:hAnsi="Times New Roman"/>
                <w:b/>
                <w:lang w:eastAsia="ar-SA"/>
              </w:rPr>
            </w:pPr>
            <w:r w:rsidRPr="00832A12">
              <w:rPr>
                <w:rFonts w:ascii="Times New Roman" w:hAnsi="Times New Roman"/>
                <w:b/>
                <w:lang w:eastAsia="ar-SA"/>
              </w:rPr>
              <w:t>ПОДРЯДЧИК</w:t>
            </w:r>
          </w:p>
        </w:tc>
      </w:tr>
      <w:tr w:rsidR="002C2C31" w:rsidRPr="00B72997" w14:paraId="48D9E91D" w14:textId="77777777" w:rsidTr="00FD140C">
        <w:trPr>
          <w:trHeight w:val="80"/>
        </w:trPr>
        <w:tc>
          <w:tcPr>
            <w:tcW w:w="4786" w:type="dxa"/>
          </w:tcPr>
          <w:p w14:paraId="59B34A04" w14:textId="1833A0DE" w:rsidR="002C2C31" w:rsidRPr="00832A12" w:rsidRDefault="006C3C79" w:rsidP="00832A12">
            <w:pPr>
              <w:suppressAutoHyphens/>
              <w:spacing w:after="0" w:line="240" w:lineRule="auto"/>
              <w:jc w:val="both"/>
              <w:rPr>
                <w:rFonts w:ascii="Times New Roman" w:hAnsi="Times New Roman"/>
                <w:lang w:eastAsia="ar-SA"/>
              </w:rPr>
            </w:pPr>
            <w:r w:rsidRPr="003B6DC6">
              <w:rPr>
                <w:rFonts w:ascii="Times New Roman" w:hAnsi="Times New Roman"/>
              </w:rPr>
              <w:t>Генеральный директор</w:t>
            </w:r>
          </w:p>
          <w:p w14:paraId="4E2B4E40" w14:textId="77777777" w:rsidR="002C2C31" w:rsidRPr="00832A12" w:rsidRDefault="002C2C31" w:rsidP="00832A12">
            <w:pPr>
              <w:suppressAutoHyphens/>
              <w:spacing w:after="0" w:line="240" w:lineRule="auto"/>
              <w:jc w:val="both"/>
              <w:rPr>
                <w:rFonts w:ascii="Times New Roman" w:hAnsi="Times New Roman"/>
                <w:lang w:eastAsia="ar-SA"/>
              </w:rPr>
            </w:pPr>
          </w:p>
          <w:p w14:paraId="6E65BC12" w14:textId="77777777" w:rsidR="002C2C31" w:rsidRPr="00832A12" w:rsidRDefault="002C2C31" w:rsidP="00832A12">
            <w:pPr>
              <w:suppressAutoHyphens/>
              <w:spacing w:after="0" w:line="240" w:lineRule="auto"/>
              <w:jc w:val="both"/>
              <w:rPr>
                <w:rFonts w:ascii="Times New Roman" w:hAnsi="Times New Roman"/>
                <w:lang w:eastAsia="ar-SA"/>
              </w:rPr>
            </w:pPr>
            <w:r w:rsidRPr="00832A12">
              <w:rPr>
                <w:rFonts w:ascii="Times New Roman" w:hAnsi="Times New Roman"/>
                <w:lang w:eastAsia="ar-SA"/>
              </w:rPr>
              <w:t xml:space="preserve">_____________________ / Р.Р. Сафеев / </w:t>
            </w:r>
          </w:p>
        </w:tc>
        <w:tc>
          <w:tcPr>
            <w:tcW w:w="4961" w:type="dxa"/>
          </w:tcPr>
          <w:p w14:paraId="4FED020A" w14:textId="77777777" w:rsidR="002C2C31" w:rsidRDefault="007316F3" w:rsidP="00832A12">
            <w:pPr>
              <w:suppressAutoHyphens/>
              <w:spacing w:after="0" w:line="240" w:lineRule="auto"/>
              <w:rPr>
                <w:rFonts w:ascii="Times New Roman" w:hAnsi="Times New Roman"/>
                <w:lang w:eastAsia="ar-SA"/>
              </w:rPr>
            </w:pPr>
            <w:r>
              <w:rPr>
                <w:rFonts w:ascii="Times New Roman" w:hAnsi="Times New Roman"/>
                <w:lang w:eastAsia="ar-SA"/>
              </w:rPr>
              <w:t>Директор</w:t>
            </w:r>
          </w:p>
          <w:p w14:paraId="1BF25A38" w14:textId="77777777" w:rsidR="006C3C79" w:rsidRDefault="006C3C79" w:rsidP="00012D0D">
            <w:pPr>
              <w:suppressAutoHyphens/>
              <w:spacing w:after="0" w:line="240" w:lineRule="auto"/>
              <w:jc w:val="both"/>
              <w:rPr>
                <w:rFonts w:ascii="Times New Roman" w:hAnsi="Times New Roman"/>
                <w:lang w:eastAsia="ar-SA"/>
              </w:rPr>
            </w:pPr>
          </w:p>
          <w:p w14:paraId="52740B14" w14:textId="77777777" w:rsidR="002C2C31" w:rsidRPr="00832A12" w:rsidRDefault="002C2C31" w:rsidP="00012D0D">
            <w:pPr>
              <w:suppressAutoHyphens/>
              <w:spacing w:after="0" w:line="240" w:lineRule="auto"/>
              <w:jc w:val="both"/>
              <w:rPr>
                <w:rFonts w:ascii="Times New Roman" w:hAnsi="Times New Roman"/>
                <w:lang w:eastAsia="ar-SA"/>
              </w:rPr>
            </w:pPr>
            <w:r w:rsidRPr="00832A12">
              <w:rPr>
                <w:rFonts w:ascii="Times New Roman" w:hAnsi="Times New Roman"/>
                <w:lang w:eastAsia="ar-SA"/>
              </w:rPr>
              <w:t>_________________ /</w:t>
            </w:r>
            <w:r w:rsidR="00012D0D">
              <w:rPr>
                <w:rFonts w:ascii="Times New Roman" w:hAnsi="Times New Roman"/>
                <w:lang w:eastAsia="ar-SA"/>
              </w:rPr>
              <w:t>___________________</w:t>
            </w:r>
            <w:r w:rsidRPr="00832A12">
              <w:rPr>
                <w:rFonts w:ascii="Times New Roman" w:hAnsi="Times New Roman"/>
                <w:lang w:eastAsia="ar-SA"/>
              </w:rPr>
              <w:t xml:space="preserve"> /</w:t>
            </w:r>
          </w:p>
        </w:tc>
      </w:tr>
    </w:tbl>
    <w:p w14:paraId="6AD0D81F" w14:textId="77777777" w:rsidR="002C2C31" w:rsidRDefault="002C2C31" w:rsidP="00D77ED0"/>
    <w:p w14:paraId="69000E40" w14:textId="77777777" w:rsidR="00EE49B6" w:rsidRDefault="00EE49B6" w:rsidP="00771EB0">
      <w:pPr>
        <w:spacing w:after="0"/>
        <w:ind w:right="-3"/>
        <w:jc w:val="right"/>
        <w:rPr>
          <w:rFonts w:ascii="Times New Roman" w:hAnsi="Times New Roman"/>
          <w:b/>
        </w:rPr>
      </w:pPr>
    </w:p>
    <w:p w14:paraId="422FAA28" w14:textId="77777777" w:rsidR="00EE49B6" w:rsidRDefault="00EE49B6" w:rsidP="00771EB0">
      <w:pPr>
        <w:spacing w:after="0"/>
        <w:ind w:right="-3"/>
        <w:jc w:val="right"/>
        <w:rPr>
          <w:rFonts w:ascii="Times New Roman" w:hAnsi="Times New Roman"/>
          <w:b/>
        </w:rPr>
      </w:pPr>
    </w:p>
    <w:p w14:paraId="7D24EDE1" w14:textId="77777777"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lastRenderedPageBreak/>
        <w:t xml:space="preserve">Приложение № </w:t>
      </w:r>
      <w:r w:rsidR="008913B0">
        <w:rPr>
          <w:rFonts w:ascii="Times New Roman" w:hAnsi="Times New Roman"/>
          <w:b/>
        </w:rPr>
        <w:t>2</w:t>
      </w:r>
    </w:p>
    <w:p w14:paraId="0CC6CCF9" w14:textId="77777777" w:rsidR="002C2C31" w:rsidRPr="00E109F6" w:rsidRDefault="002C2C31" w:rsidP="00E109F6">
      <w:pPr>
        <w:spacing w:after="0"/>
        <w:ind w:right="-3" w:firstLine="709"/>
        <w:jc w:val="right"/>
        <w:rPr>
          <w:rFonts w:ascii="Times New Roman" w:hAnsi="Times New Roman"/>
          <w:b/>
        </w:rPr>
      </w:pPr>
      <w:r w:rsidRPr="00E109F6">
        <w:rPr>
          <w:rFonts w:ascii="Times New Roman" w:hAnsi="Times New Roman"/>
          <w:b/>
        </w:rPr>
        <w:t>к договору № _____ от «___» _______________ 201</w:t>
      </w:r>
      <w:r w:rsidR="004F0E1E">
        <w:rPr>
          <w:rFonts w:ascii="Times New Roman" w:hAnsi="Times New Roman"/>
          <w:b/>
        </w:rPr>
        <w:t>5</w:t>
      </w:r>
      <w:r w:rsidRPr="00E109F6">
        <w:rPr>
          <w:rFonts w:ascii="Times New Roman" w:hAnsi="Times New Roman"/>
          <w:b/>
        </w:rPr>
        <w:t xml:space="preserve">  г.</w:t>
      </w:r>
    </w:p>
    <w:p w14:paraId="41B2263A" w14:textId="77777777" w:rsidR="002C2C31" w:rsidRPr="00E109F6" w:rsidRDefault="002C2C31" w:rsidP="00E109F6">
      <w:pPr>
        <w:spacing w:after="0"/>
        <w:ind w:right="-3" w:firstLine="709"/>
        <w:jc w:val="both"/>
        <w:rPr>
          <w:rFonts w:ascii="Times New Roman" w:hAnsi="Times New Roman"/>
          <w:b/>
        </w:rPr>
      </w:pPr>
    </w:p>
    <w:p w14:paraId="6A715AA1" w14:textId="77777777" w:rsidR="002C2C31" w:rsidRPr="00641A98" w:rsidRDefault="002C2C31" w:rsidP="00E109F6">
      <w:pPr>
        <w:spacing w:after="0"/>
        <w:ind w:right="-3" w:firstLine="709"/>
        <w:jc w:val="both"/>
        <w:rPr>
          <w:rFonts w:ascii="Times New Roman" w:hAnsi="Times New Roman"/>
        </w:rPr>
      </w:pPr>
    </w:p>
    <w:p w14:paraId="19AED158" w14:textId="77777777"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Требования к составу исполнительной документации</w:t>
      </w:r>
    </w:p>
    <w:p w14:paraId="62A1E44C" w14:textId="77777777" w:rsidR="002C2C31" w:rsidRPr="00641A98" w:rsidRDefault="002C2C31" w:rsidP="00E109F6">
      <w:pPr>
        <w:spacing w:after="0"/>
        <w:ind w:right="-3" w:firstLine="709"/>
        <w:jc w:val="center"/>
        <w:rPr>
          <w:rFonts w:ascii="Times New Roman" w:hAnsi="Times New Roman"/>
        </w:rPr>
      </w:pPr>
      <w:r w:rsidRPr="00641A98">
        <w:rPr>
          <w:rFonts w:ascii="Times New Roman" w:hAnsi="Times New Roman"/>
        </w:rPr>
        <w:t>на ВОЛС ОАО «Башинформсвязь»</w:t>
      </w:r>
    </w:p>
    <w:p w14:paraId="77C034D0" w14:textId="77777777" w:rsidR="002C2C31" w:rsidRPr="00641A98" w:rsidRDefault="002C2C31" w:rsidP="00E109F6">
      <w:pPr>
        <w:spacing w:after="0"/>
        <w:ind w:right="-3" w:firstLine="709"/>
        <w:jc w:val="both"/>
        <w:rPr>
          <w:rFonts w:ascii="Times New Roman" w:hAnsi="Times New Roman"/>
        </w:rPr>
      </w:pPr>
    </w:p>
    <w:p w14:paraId="23B6FD69"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Документация оформляется на основе РД 45.156-2000</w:t>
      </w:r>
    </w:p>
    <w:p w14:paraId="3E2463B6" w14:textId="77777777" w:rsidR="002C2C31" w:rsidRPr="00641A98" w:rsidRDefault="002C2C31" w:rsidP="00E109F6">
      <w:pPr>
        <w:spacing w:after="0"/>
        <w:ind w:right="-3" w:firstLine="709"/>
        <w:jc w:val="both"/>
        <w:rPr>
          <w:rFonts w:ascii="Times New Roman" w:hAnsi="Times New Roman"/>
        </w:rPr>
      </w:pPr>
    </w:p>
    <w:p w14:paraId="15120A4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w:t>
      </w:r>
      <w:r w:rsidRPr="00641A98">
        <w:rPr>
          <w:rFonts w:ascii="Times New Roman" w:hAnsi="Times New Roman"/>
        </w:rPr>
        <w:tab/>
        <w:t>Титульный лист.</w:t>
      </w:r>
    </w:p>
    <w:p w14:paraId="7021BC87"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2.</w:t>
      </w:r>
      <w:r w:rsidRPr="00641A98">
        <w:rPr>
          <w:rFonts w:ascii="Times New Roman" w:hAnsi="Times New Roman"/>
        </w:rPr>
        <w:tab/>
        <w:t>Опись документов.</w:t>
      </w:r>
    </w:p>
    <w:p w14:paraId="594A8CB7"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3.</w:t>
      </w:r>
      <w:r w:rsidRPr="00641A98">
        <w:rPr>
          <w:rFonts w:ascii="Times New Roman" w:hAnsi="Times New Roman"/>
        </w:rPr>
        <w:tab/>
        <w:t>Протокол измерения ОК на кабельной площадке (включая конструктивные данные ОК).</w:t>
      </w:r>
    </w:p>
    <w:p w14:paraId="1C05241F"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4.</w:t>
      </w:r>
      <w:r w:rsidRPr="00641A98">
        <w:rPr>
          <w:rFonts w:ascii="Times New Roman" w:hAnsi="Times New Roman"/>
        </w:rPr>
        <w:tab/>
        <w:t>Скелетная (структурная) схема.</w:t>
      </w:r>
    </w:p>
    <w:p w14:paraId="0C47725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5.</w:t>
      </w:r>
      <w:r w:rsidRPr="00641A98">
        <w:rPr>
          <w:rFonts w:ascii="Times New Roman" w:hAnsi="Times New Roman"/>
        </w:rPr>
        <w:tab/>
        <w:t>Схема прокладки:</w:t>
      </w:r>
      <w:r w:rsidRPr="00641A98">
        <w:rPr>
          <w:rFonts w:ascii="Times New Roman" w:hAnsi="Times New Roman"/>
        </w:rPr>
        <w:tab/>
        <w:t>а) по канализации;</w:t>
      </w:r>
    </w:p>
    <w:p w14:paraId="2BFAF6A2" w14:textId="77777777" w:rsidR="002C2C31" w:rsidRPr="00641A98" w:rsidRDefault="002C2C31" w:rsidP="00E109F6">
      <w:pPr>
        <w:tabs>
          <w:tab w:val="left" w:pos="993"/>
        </w:tabs>
        <w:spacing w:after="0"/>
        <w:ind w:right="-3" w:firstLine="720"/>
        <w:jc w:val="both"/>
        <w:rPr>
          <w:rFonts w:ascii="Times New Roman" w:hAnsi="Times New Roman"/>
        </w:rPr>
      </w:pPr>
      <w:r w:rsidRPr="00641A98">
        <w:rPr>
          <w:rFonts w:ascii="Times New Roman" w:hAnsi="Times New Roman"/>
        </w:rPr>
        <w:t>б) по объектам.</w:t>
      </w:r>
    </w:p>
    <w:p w14:paraId="55D47C11"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6.</w:t>
      </w:r>
      <w:r w:rsidRPr="00641A98">
        <w:rPr>
          <w:rFonts w:ascii="Times New Roman" w:hAnsi="Times New Roman"/>
        </w:rPr>
        <w:tab/>
        <w:t>Протоколы монтажа муфт и оптических кроссов (копия протокола – «паспорт» должен вкладываться в муфту).</w:t>
      </w:r>
    </w:p>
    <w:p w14:paraId="53A88280"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7.</w:t>
      </w:r>
      <w:r w:rsidRPr="00641A98">
        <w:rPr>
          <w:rFonts w:ascii="Times New Roman" w:hAnsi="Times New Roman"/>
        </w:rPr>
        <w:tab/>
        <w:t>Схемы распределения ОВ на кассетах муфт.</w:t>
      </w:r>
    </w:p>
    <w:p w14:paraId="02A338AD"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8.</w:t>
      </w:r>
      <w:r w:rsidRPr="00641A98">
        <w:rPr>
          <w:rFonts w:ascii="Times New Roman" w:hAnsi="Times New Roman"/>
        </w:rPr>
        <w:tab/>
        <w:t>Схема распределения волокон.*</w:t>
      </w:r>
    </w:p>
    <w:p w14:paraId="4AC205F6"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9.</w:t>
      </w:r>
      <w:r w:rsidRPr="00641A98">
        <w:rPr>
          <w:rFonts w:ascii="Times New Roman" w:hAnsi="Times New Roman"/>
        </w:rPr>
        <w:tab/>
        <w:t>Протокол измерения ОВ на смонтированном участке рефлектометром и тестерами.</w:t>
      </w:r>
    </w:p>
    <w:p w14:paraId="106B824B"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10.</w:t>
      </w:r>
      <w:r w:rsidRPr="00641A98">
        <w:rPr>
          <w:rFonts w:ascii="Times New Roman" w:hAnsi="Times New Roman"/>
        </w:rPr>
        <w:tab/>
      </w:r>
      <w:r w:rsidR="00771EB0">
        <w:rPr>
          <w:rFonts w:ascii="Times New Roman" w:hAnsi="Times New Roman"/>
        </w:rPr>
        <w:t xml:space="preserve"> </w:t>
      </w:r>
      <w:proofErr w:type="spellStart"/>
      <w:r w:rsidRPr="00641A98">
        <w:rPr>
          <w:rFonts w:ascii="Times New Roman" w:hAnsi="Times New Roman"/>
        </w:rPr>
        <w:t>Рефлектограммы</w:t>
      </w:r>
      <w:proofErr w:type="spellEnd"/>
      <w:r w:rsidRPr="00641A98">
        <w:rPr>
          <w:rFonts w:ascii="Times New Roman" w:hAnsi="Times New Roman"/>
        </w:rPr>
        <w:t xml:space="preserve"> измерений на смонтированном участке (в бумажном по 1 на модуль, все остальные – в электронном виде).</w:t>
      </w:r>
    </w:p>
    <w:p w14:paraId="07722C26"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11.</w:t>
      </w:r>
      <w:r w:rsidRPr="00641A98">
        <w:rPr>
          <w:rFonts w:ascii="Times New Roman" w:hAnsi="Times New Roman"/>
        </w:rPr>
        <w:tab/>
        <w:t>Схема заземления бронепокрова.*</w:t>
      </w:r>
    </w:p>
    <w:p w14:paraId="42146A6C" w14:textId="77777777" w:rsidR="002C2C31" w:rsidRPr="00641A98" w:rsidRDefault="002C2C31" w:rsidP="00E109F6">
      <w:pPr>
        <w:tabs>
          <w:tab w:val="left" w:pos="993"/>
        </w:tabs>
        <w:spacing w:after="0"/>
        <w:ind w:right="-3" w:firstLine="709"/>
        <w:jc w:val="both"/>
        <w:rPr>
          <w:rFonts w:ascii="Times New Roman" w:hAnsi="Times New Roman"/>
        </w:rPr>
      </w:pPr>
      <w:r w:rsidRPr="00641A98">
        <w:rPr>
          <w:rFonts w:ascii="Times New Roman" w:hAnsi="Times New Roman"/>
        </w:rPr>
        <w:t>12.</w:t>
      </w:r>
      <w:r w:rsidRPr="00641A98">
        <w:rPr>
          <w:rFonts w:ascii="Times New Roman" w:hAnsi="Times New Roman"/>
        </w:rPr>
        <w:tab/>
        <w:t>Заводские паспорта и сертификаты на материалы и оборудование.</w:t>
      </w:r>
    </w:p>
    <w:p w14:paraId="2443890D" w14:textId="77777777" w:rsidR="002C2C31" w:rsidRPr="00641A98" w:rsidRDefault="002C2C31" w:rsidP="00E109F6">
      <w:pPr>
        <w:spacing w:after="0"/>
        <w:ind w:right="-3" w:firstLine="709"/>
        <w:jc w:val="both"/>
        <w:rPr>
          <w:rFonts w:ascii="Times New Roman" w:hAnsi="Times New Roman"/>
        </w:rPr>
      </w:pPr>
    </w:p>
    <w:p w14:paraId="4DED8D11" w14:textId="77777777" w:rsidR="002C2C31" w:rsidRPr="00641A98" w:rsidRDefault="002C2C31" w:rsidP="00E109F6">
      <w:pPr>
        <w:spacing w:after="0"/>
        <w:ind w:right="-3" w:firstLine="709"/>
        <w:jc w:val="both"/>
        <w:rPr>
          <w:rFonts w:ascii="Times New Roman" w:hAnsi="Times New Roman"/>
        </w:rPr>
      </w:pPr>
    </w:p>
    <w:p w14:paraId="2D499ABF"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Сторонние организации предоставляют копии лицензий и сертификатов монтажников.</w:t>
      </w:r>
    </w:p>
    <w:p w14:paraId="7BC2557E" w14:textId="77777777" w:rsidR="002C2C31" w:rsidRPr="00641A98" w:rsidRDefault="002C2C31" w:rsidP="00E109F6">
      <w:pPr>
        <w:spacing w:after="0"/>
        <w:ind w:right="-3" w:firstLine="709"/>
        <w:jc w:val="both"/>
        <w:rPr>
          <w:rFonts w:ascii="Times New Roman" w:hAnsi="Times New Roman"/>
        </w:rPr>
      </w:pPr>
      <w:r w:rsidRPr="00641A98">
        <w:rPr>
          <w:rFonts w:ascii="Times New Roman" w:hAnsi="Times New Roman"/>
        </w:rPr>
        <w:t xml:space="preserve">* – при необходимости (при монтаже </w:t>
      </w:r>
      <w:proofErr w:type="spellStart"/>
      <w:r w:rsidRPr="00641A98">
        <w:rPr>
          <w:rFonts w:ascii="Times New Roman" w:hAnsi="Times New Roman"/>
        </w:rPr>
        <w:t>разветвительных</w:t>
      </w:r>
      <w:proofErr w:type="spellEnd"/>
      <w:r w:rsidRPr="00641A98">
        <w:rPr>
          <w:rFonts w:ascii="Times New Roman" w:hAnsi="Times New Roman"/>
        </w:rPr>
        <w:t xml:space="preserve"> муфт/кроссов и при конструктивно разных кабелях в прямых муфтах).</w:t>
      </w:r>
    </w:p>
    <w:p w14:paraId="6956C73F" w14:textId="77777777" w:rsidR="002C2C31" w:rsidRPr="00641A98" w:rsidRDefault="002C2C31" w:rsidP="00E109F6">
      <w:pPr>
        <w:spacing w:after="0"/>
        <w:ind w:right="-3" w:firstLine="709"/>
        <w:jc w:val="both"/>
        <w:rPr>
          <w:rFonts w:ascii="Times New Roman" w:hAnsi="Times New Roman"/>
        </w:rPr>
      </w:pPr>
    </w:p>
    <w:p w14:paraId="41269B1F" w14:textId="77777777" w:rsidR="002C2C31" w:rsidRPr="00641A98" w:rsidRDefault="002C2C31" w:rsidP="00E109F6">
      <w:pPr>
        <w:spacing w:after="0"/>
        <w:ind w:right="-3" w:firstLine="709"/>
        <w:jc w:val="both"/>
        <w:rPr>
          <w:rFonts w:ascii="Times New Roman" w:hAnsi="Times New Roman"/>
        </w:rPr>
      </w:pPr>
    </w:p>
    <w:p w14:paraId="0119C8EF" w14:textId="77777777" w:rsidR="002C2C31" w:rsidRPr="00641A98" w:rsidRDefault="002C2C31" w:rsidP="00E109F6">
      <w:pPr>
        <w:spacing w:after="0"/>
        <w:ind w:right="-3" w:firstLine="709"/>
        <w:jc w:val="both"/>
        <w:rPr>
          <w:rFonts w:ascii="Times New Roman" w:hAnsi="Times New Roman"/>
        </w:rPr>
      </w:pPr>
    </w:p>
    <w:tbl>
      <w:tblPr>
        <w:tblW w:w="9747" w:type="dxa"/>
        <w:tblLook w:val="0000" w:firstRow="0" w:lastRow="0" w:firstColumn="0" w:lastColumn="0" w:noHBand="0" w:noVBand="0"/>
      </w:tblPr>
      <w:tblGrid>
        <w:gridCol w:w="4786"/>
        <w:gridCol w:w="4961"/>
      </w:tblGrid>
      <w:tr w:rsidR="002C2C31" w:rsidRPr="003B6DC6" w14:paraId="388EFF95" w14:textId="77777777" w:rsidTr="006234F8">
        <w:trPr>
          <w:trHeight w:val="414"/>
        </w:trPr>
        <w:tc>
          <w:tcPr>
            <w:tcW w:w="4786" w:type="dxa"/>
          </w:tcPr>
          <w:p w14:paraId="553E360A" w14:textId="77777777" w:rsidR="002C2C31" w:rsidRPr="003B6DC6" w:rsidRDefault="002C2C31" w:rsidP="006234F8">
            <w:pPr>
              <w:spacing w:after="0"/>
              <w:ind w:firstLine="709"/>
              <w:rPr>
                <w:rFonts w:ascii="Times New Roman" w:hAnsi="Times New Roman"/>
                <w:b/>
                <w:bCs/>
                <w:color w:val="000000"/>
              </w:rPr>
            </w:pPr>
            <w:r w:rsidRPr="003B6DC6">
              <w:rPr>
                <w:rFonts w:ascii="Times New Roman" w:hAnsi="Times New Roman"/>
                <w:b/>
                <w:bCs/>
                <w:color w:val="000000"/>
              </w:rPr>
              <w:t>ЗАКАЗЧИК</w:t>
            </w:r>
          </w:p>
        </w:tc>
        <w:tc>
          <w:tcPr>
            <w:tcW w:w="4961" w:type="dxa"/>
          </w:tcPr>
          <w:p w14:paraId="4EAC06D5" w14:textId="77777777" w:rsidR="002C2C31" w:rsidRPr="003B6DC6" w:rsidRDefault="002C2C31" w:rsidP="006234F8">
            <w:pPr>
              <w:spacing w:after="0"/>
              <w:ind w:firstLine="709"/>
              <w:rPr>
                <w:rFonts w:ascii="Times New Roman" w:hAnsi="Times New Roman"/>
                <w:b/>
              </w:rPr>
            </w:pPr>
            <w:r w:rsidRPr="003B6DC6">
              <w:rPr>
                <w:rFonts w:ascii="Times New Roman" w:hAnsi="Times New Roman"/>
                <w:b/>
              </w:rPr>
              <w:t>ПОДРЯДЧИК</w:t>
            </w:r>
          </w:p>
        </w:tc>
      </w:tr>
      <w:tr w:rsidR="002C2C31" w:rsidRPr="003B6DC6" w14:paraId="20BC4BCC" w14:textId="77777777" w:rsidTr="006234F8">
        <w:trPr>
          <w:trHeight w:val="80"/>
        </w:trPr>
        <w:tc>
          <w:tcPr>
            <w:tcW w:w="4786" w:type="dxa"/>
          </w:tcPr>
          <w:p w14:paraId="60EFC7AD" w14:textId="77777777" w:rsidR="002C2C31" w:rsidRPr="003B6DC6" w:rsidRDefault="002C2C31" w:rsidP="006234F8">
            <w:pPr>
              <w:spacing w:after="0"/>
              <w:ind w:firstLine="709"/>
              <w:jc w:val="both"/>
              <w:rPr>
                <w:rFonts w:ascii="Times New Roman" w:hAnsi="Times New Roman"/>
              </w:rPr>
            </w:pPr>
            <w:r w:rsidRPr="003B6DC6">
              <w:rPr>
                <w:rFonts w:ascii="Times New Roman" w:hAnsi="Times New Roman"/>
              </w:rPr>
              <w:t xml:space="preserve">Генеральный директор </w:t>
            </w:r>
          </w:p>
          <w:p w14:paraId="69CC1BCD" w14:textId="77777777" w:rsidR="002C2C31" w:rsidRPr="003B6DC6" w:rsidRDefault="002C2C31" w:rsidP="006234F8">
            <w:pPr>
              <w:spacing w:after="0"/>
              <w:ind w:firstLine="709"/>
              <w:jc w:val="both"/>
              <w:rPr>
                <w:rFonts w:ascii="Times New Roman" w:hAnsi="Times New Roman"/>
              </w:rPr>
            </w:pPr>
            <w:r w:rsidRPr="003B6DC6">
              <w:rPr>
                <w:rFonts w:ascii="Times New Roman" w:hAnsi="Times New Roman"/>
              </w:rPr>
              <w:t>ОАО «Башинформсвязь»</w:t>
            </w:r>
          </w:p>
          <w:p w14:paraId="56536D26" w14:textId="77777777" w:rsidR="002C2C31" w:rsidRPr="003B6DC6" w:rsidRDefault="002C2C31" w:rsidP="006234F8">
            <w:pPr>
              <w:spacing w:after="0"/>
              <w:ind w:firstLine="709"/>
              <w:jc w:val="both"/>
              <w:rPr>
                <w:rFonts w:ascii="Times New Roman" w:hAnsi="Times New Roman"/>
              </w:rPr>
            </w:pPr>
          </w:p>
          <w:p w14:paraId="598F374D" w14:textId="77777777" w:rsidR="002C2C31" w:rsidRPr="003B6DC6" w:rsidRDefault="002C2C31" w:rsidP="006234F8">
            <w:pPr>
              <w:spacing w:after="0"/>
              <w:ind w:firstLine="709"/>
              <w:jc w:val="both"/>
              <w:rPr>
                <w:rFonts w:ascii="Times New Roman" w:hAnsi="Times New Roman"/>
              </w:rPr>
            </w:pPr>
          </w:p>
          <w:p w14:paraId="66495F69" w14:textId="77777777" w:rsidR="002C2C31" w:rsidRPr="003B6DC6" w:rsidRDefault="002C2C31" w:rsidP="00771EB0">
            <w:pPr>
              <w:spacing w:after="0"/>
              <w:ind w:firstLine="709"/>
              <w:jc w:val="both"/>
              <w:rPr>
                <w:rFonts w:ascii="Times New Roman" w:hAnsi="Times New Roman"/>
              </w:rPr>
            </w:pPr>
            <w:r w:rsidRPr="003B6DC6">
              <w:rPr>
                <w:rFonts w:ascii="Times New Roman" w:hAnsi="Times New Roman"/>
              </w:rPr>
              <w:t>_____________________ /</w:t>
            </w:r>
            <w:r w:rsidR="00771EB0">
              <w:rPr>
                <w:rFonts w:ascii="Times New Roman" w:hAnsi="Times New Roman"/>
              </w:rPr>
              <w:t>Р.Р. Сафеев</w:t>
            </w:r>
            <w:r w:rsidRPr="003B6DC6">
              <w:rPr>
                <w:rFonts w:ascii="Times New Roman" w:hAnsi="Times New Roman"/>
              </w:rPr>
              <w:t xml:space="preserve">/ </w:t>
            </w:r>
          </w:p>
        </w:tc>
        <w:tc>
          <w:tcPr>
            <w:tcW w:w="4961" w:type="dxa"/>
          </w:tcPr>
          <w:p w14:paraId="27DE2234" w14:textId="77777777" w:rsidR="007316F3" w:rsidRPr="003B6DC6" w:rsidRDefault="00771EB0" w:rsidP="007316F3">
            <w:pPr>
              <w:spacing w:after="0"/>
              <w:ind w:firstLine="709"/>
              <w:jc w:val="both"/>
              <w:rPr>
                <w:rFonts w:ascii="Times New Roman" w:hAnsi="Times New Roman"/>
              </w:rPr>
            </w:pPr>
            <w:r>
              <w:rPr>
                <w:rFonts w:ascii="Times New Roman" w:hAnsi="Times New Roman"/>
              </w:rPr>
              <w:t>Д</w:t>
            </w:r>
            <w:r w:rsidR="002C2C31" w:rsidRPr="003B6DC6">
              <w:rPr>
                <w:rFonts w:ascii="Times New Roman" w:hAnsi="Times New Roman"/>
              </w:rPr>
              <w:t xml:space="preserve">иректор </w:t>
            </w:r>
          </w:p>
          <w:p w14:paraId="0FD2DD51" w14:textId="77777777" w:rsidR="002C2C31" w:rsidRPr="003B6DC6" w:rsidRDefault="002C2C31" w:rsidP="006234F8">
            <w:pPr>
              <w:spacing w:after="0"/>
              <w:ind w:firstLine="709"/>
              <w:rPr>
                <w:rFonts w:ascii="Times New Roman" w:hAnsi="Times New Roman"/>
              </w:rPr>
            </w:pPr>
          </w:p>
          <w:p w14:paraId="27811749" w14:textId="77777777" w:rsidR="002C2C31" w:rsidRPr="003B6DC6" w:rsidRDefault="002C2C31" w:rsidP="006234F8">
            <w:pPr>
              <w:spacing w:after="0"/>
              <w:ind w:firstLine="709"/>
              <w:rPr>
                <w:rFonts w:ascii="Times New Roman" w:hAnsi="Times New Roman"/>
              </w:rPr>
            </w:pPr>
          </w:p>
          <w:p w14:paraId="1E672177" w14:textId="77777777" w:rsidR="002C2C31" w:rsidRPr="003B6DC6" w:rsidRDefault="002C2C31" w:rsidP="006234F8">
            <w:pPr>
              <w:spacing w:after="0"/>
              <w:ind w:firstLine="709"/>
              <w:rPr>
                <w:rFonts w:ascii="Times New Roman" w:hAnsi="Times New Roman"/>
              </w:rPr>
            </w:pPr>
          </w:p>
          <w:p w14:paraId="757B92D1" w14:textId="77777777" w:rsidR="002C2C31" w:rsidRPr="003B6DC6" w:rsidRDefault="00771EB0" w:rsidP="007316F3">
            <w:pPr>
              <w:spacing w:after="0"/>
              <w:ind w:firstLine="709"/>
              <w:jc w:val="both"/>
              <w:rPr>
                <w:rFonts w:ascii="Times New Roman" w:hAnsi="Times New Roman"/>
              </w:rPr>
            </w:pPr>
            <w:r>
              <w:rPr>
                <w:rFonts w:ascii="Times New Roman" w:hAnsi="Times New Roman"/>
              </w:rPr>
              <w:t>_____________________ /</w:t>
            </w:r>
            <w:r w:rsidR="007316F3">
              <w:rPr>
                <w:rFonts w:ascii="Times New Roman" w:hAnsi="Times New Roman"/>
              </w:rPr>
              <w:t>____________</w:t>
            </w:r>
            <w:r w:rsidR="002C2C31" w:rsidRPr="003B6DC6">
              <w:rPr>
                <w:rFonts w:ascii="Times New Roman" w:hAnsi="Times New Roman"/>
              </w:rPr>
              <w:t>/</w:t>
            </w:r>
          </w:p>
        </w:tc>
      </w:tr>
    </w:tbl>
    <w:p w14:paraId="72B48BED" w14:textId="77777777" w:rsidR="002C2C31" w:rsidRDefault="002C2C31" w:rsidP="00E109F6">
      <w:pPr>
        <w:ind w:right="-3" w:firstLine="709"/>
        <w:jc w:val="both"/>
      </w:pPr>
    </w:p>
    <w:p w14:paraId="1368F37E" w14:textId="77777777" w:rsidR="008913B0" w:rsidRDefault="008913B0" w:rsidP="00E109F6">
      <w:pPr>
        <w:ind w:right="-3" w:firstLine="709"/>
        <w:jc w:val="both"/>
      </w:pPr>
    </w:p>
    <w:p w14:paraId="3C51EDEF" w14:textId="77777777" w:rsidR="008913B0" w:rsidRDefault="008913B0" w:rsidP="00E109F6">
      <w:pPr>
        <w:ind w:right="-3" w:firstLine="709"/>
        <w:jc w:val="both"/>
      </w:pPr>
    </w:p>
    <w:p w14:paraId="2E21B667" w14:textId="77777777" w:rsidR="008913B0" w:rsidRDefault="008913B0" w:rsidP="00E109F6">
      <w:pPr>
        <w:ind w:right="-3" w:firstLine="709"/>
        <w:jc w:val="both"/>
      </w:pPr>
    </w:p>
    <w:p w14:paraId="5E5F5952" w14:textId="77777777" w:rsidR="00FB60BF" w:rsidRDefault="00FB60BF" w:rsidP="00E109F6">
      <w:pPr>
        <w:ind w:right="-3" w:firstLine="709"/>
        <w:jc w:val="both"/>
      </w:pPr>
    </w:p>
    <w:p w14:paraId="0AF278B5" w14:textId="77777777" w:rsidR="00FB60BF" w:rsidRDefault="00FB60BF" w:rsidP="00E109F6">
      <w:pPr>
        <w:ind w:right="-3" w:firstLine="709"/>
        <w:jc w:val="both"/>
      </w:pPr>
    </w:p>
    <w:p w14:paraId="130D6A09"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p>
    <w:p w14:paraId="04A98A2E"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p>
    <w:p w14:paraId="0FAF22D8" w14:textId="77777777" w:rsidR="006C3C79" w:rsidRDefault="006C3C79" w:rsidP="00FB60BF">
      <w:pPr>
        <w:suppressAutoHyphens/>
        <w:spacing w:after="0" w:line="240" w:lineRule="auto"/>
        <w:ind w:right="-3"/>
        <w:jc w:val="right"/>
        <w:rPr>
          <w:rFonts w:ascii="Times New Roman" w:eastAsia="Times New Roman" w:hAnsi="Times New Roman"/>
          <w:b/>
          <w:lang w:eastAsia="ar-SA"/>
        </w:rPr>
      </w:pPr>
    </w:p>
    <w:p w14:paraId="7726AEF2" w14:textId="77777777" w:rsid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lastRenderedPageBreak/>
        <w:t>Приложение № 5</w:t>
      </w:r>
    </w:p>
    <w:p w14:paraId="22126883" w14:textId="77777777" w:rsidR="00FB60BF" w:rsidRPr="00FB60BF" w:rsidRDefault="00FB60BF" w:rsidP="00FB60BF">
      <w:pPr>
        <w:suppressAutoHyphens/>
        <w:spacing w:after="0" w:line="240" w:lineRule="auto"/>
        <w:ind w:right="-3"/>
        <w:jc w:val="right"/>
        <w:rPr>
          <w:rFonts w:ascii="Times New Roman" w:eastAsia="Times New Roman" w:hAnsi="Times New Roman"/>
          <w:b/>
          <w:lang w:eastAsia="ar-SA"/>
        </w:rPr>
      </w:pPr>
      <w:r w:rsidRPr="00FB60BF">
        <w:rPr>
          <w:rFonts w:ascii="Times New Roman" w:eastAsia="Times New Roman" w:hAnsi="Times New Roman"/>
          <w:b/>
          <w:lang w:eastAsia="ar-SA"/>
        </w:rPr>
        <w:t xml:space="preserve"> к Договору № ______ от «____» _____________ 201</w:t>
      </w:r>
      <w:r w:rsidR="004F0E1E">
        <w:rPr>
          <w:rFonts w:ascii="Times New Roman" w:eastAsia="Times New Roman" w:hAnsi="Times New Roman"/>
          <w:b/>
          <w:lang w:eastAsia="ar-SA"/>
        </w:rPr>
        <w:t>5</w:t>
      </w:r>
      <w:r w:rsidRPr="00FB60BF">
        <w:rPr>
          <w:rFonts w:ascii="Times New Roman" w:eastAsia="Times New Roman" w:hAnsi="Times New Roman"/>
          <w:b/>
          <w:lang w:eastAsia="ar-SA"/>
        </w:rPr>
        <w:t xml:space="preserve"> г.</w:t>
      </w:r>
    </w:p>
    <w:p w14:paraId="374020F6" w14:textId="77777777" w:rsidR="00FB60BF" w:rsidRPr="00FB60BF" w:rsidRDefault="00FB60BF" w:rsidP="00FB60BF">
      <w:pPr>
        <w:suppressAutoHyphens/>
        <w:spacing w:after="0" w:line="240" w:lineRule="auto"/>
        <w:ind w:right="-3"/>
        <w:jc w:val="right"/>
        <w:rPr>
          <w:rFonts w:ascii="Times New Roman" w:eastAsia="Times New Roman" w:hAnsi="Times New Roman"/>
          <w:lang w:eastAsia="ar-SA"/>
        </w:rPr>
      </w:pPr>
    </w:p>
    <w:tbl>
      <w:tblPr>
        <w:tblW w:w="29088" w:type="dxa"/>
        <w:tblInd w:w="-318" w:type="dxa"/>
        <w:tblLook w:val="04A0" w:firstRow="1" w:lastRow="0" w:firstColumn="1" w:lastColumn="0" w:noHBand="0" w:noVBand="1"/>
      </w:tblPr>
      <w:tblGrid>
        <w:gridCol w:w="523"/>
        <w:gridCol w:w="4156"/>
        <w:gridCol w:w="1984"/>
        <w:gridCol w:w="1743"/>
        <w:gridCol w:w="384"/>
        <w:gridCol w:w="1600"/>
        <w:gridCol w:w="621"/>
        <w:gridCol w:w="16477"/>
        <w:gridCol w:w="1600"/>
      </w:tblGrid>
      <w:tr w:rsidR="00FB60BF" w:rsidRPr="00FB60BF" w14:paraId="6062F0F3" w14:textId="77777777" w:rsidTr="00FB60BF">
        <w:trPr>
          <w:gridAfter w:val="3"/>
          <w:wAfter w:w="18698" w:type="dxa"/>
          <w:trHeight w:val="88"/>
        </w:trPr>
        <w:tc>
          <w:tcPr>
            <w:tcW w:w="523" w:type="dxa"/>
            <w:tcBorders>
              <w:top w:val="nil"/>
              <w:left w:val="nil"/>
              <w:bottom w:val="nil"/>
              <w:right w:val="nil"/>
            </w:tcBorders>
            <w:shd w:val="clear" w:color="auto" w:fill="auto"/>
            <w:noWrap/>
            <w:vAlign w:val="bottom"/>
            <w:hideMark/>
          </w:tcPr>
          <w:p w14:paraId="323D6020"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tcPr>
          <w:p w14:paraId="779D6E88" w14:textId="77777777" w:rsidR="00FB60BF" w:rsidRPr="00FB60BF" w:rsidRDefault="00FB60BF" w:rsidP="00FB60BF">
            <w:pPr>
              <w:spacing w:after="0" w:line="240" w:lineRule="auto"/>
              <w:jc w:val="right"/>
              <w:rPr>
                <w:rFonts w:ascii="Times New Roman" w:eastAsia="Times New Roman" w:hAnsi="Times New Roman"/>
                <w:b/>
                <w:bCs/>
                <w:color w:val="000000"/>
                <w:sz w:val="20"/>
                <w:szCs w:val="20"/>
                <w:lang w:eastAsia="ru-RU"/>
              </w:rPr>
            </w:pPr>
          </w:p>
        </w:tc>
        <w:tc>
          <w:tcPr>
            <w:tcW w:w="1984" w:type="dxa"/>
            <w:tcBorders>
              <w:top w:val="nil"/>
              <w:left w:val="nil"/>
              <w:bottom w:val="nil"/>
              <w:right w:val="nil"/>
            </w:tcBorders>
            <w:shd w:val="clear" w:color="auto" w:fill="auto"/>
            <w:noWrap/>
            <w:vAlign w:val="bottom"/>
          </w:tcPr>
          <w:p w14:paraId="6DA65F79"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3727" w:type="dxa"/>
            <w:gridSpan w:val="3"/>
            <w:tcBorders>
              <w:top w:val="nil"/>
              <w:left w:val="nil"/>
              <w:bottom w:val="nil"/>
              <w:right w:val="nil"/>
            </w:tcBorders>
            <w:shd w:val="clear" w:color="auto" w:fill="auto"/>
            <w:noWrap/>
            <w:vAlign w:val="bottom"/>
          </w:tcPr>
          <w:p w14:paraId="22A99FC4"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14:paraId="0972B10A"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14:paraId="4EC296CF"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1A2058B2" w14:textId="77777777" w:rsidR="00FB60BF" w:rsidRPr="00FB60BF" w:rsidRDefault="00FB60BF" w:rsidP="00FB60BF">
            <w:pPr>
              <w:spacing w:after="0" w:line="240" w:lineRule="auto"/>
              <w:jc w:val="right"/>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План-график выполнения подрядчиком работ</w:t>
            </w:r>
          </w:p>
        </w:tc>
        <w:tc>
          <w:tcPr>
            <w:tcW w:w="1984" w:type="dxa"/>
            <w:tcBorders>
              <w:top w:val="nil"/>
              <w:left w:val="nil"/>
              <w:bottom w:val="nil"/>
              <w:right w:val="nil"/>
            </w:tcBorders>
            <w:shd w:val="clear" w:color="auto" w:fill="auto"/>
            <w:noWrap/>
            <w:vAlign w:val="bottom"/>
            <w:hideMark/>
          </w:tcPr>
          <w:p w14:paraId="65F761CE"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5E6FFE11"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3453A797"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hideMark/>
          </w:tcPr>
          <w:p w14:paraId="0FFE7E77"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314646B1" w14:textId="77777777" w:rsidR="00FB60BF" w:rsidRPr="00FB60BF" w:rsidRDefault="00FB60BF" w:rsidP="00FB60BF">
            <w:pPr>
              <w:spacing w:after="0" w:line="240" w:lineRule="auto"/>
              <w:jc w:val="right"/>
              <w:rPr>
                <w:rFonts w:ascii="Times New Roman" w:eastAsia="Times New Roman" w:hAnsi="Times New Roman"/>
                <w:b/>
                <w:bCs/>
                <w:color w:val="000000"/>
                <w:lang w:eastAsia="ru-RU"/>
              </w:rPr>
            </w:pPr>
          </w:p>
        </w:tc>
        <w:tc>
          <w:tcPr>
            <w:tcW w:w="1984" w:type="dxa"/>
            <w:tcBorders>
              <w:top w:val="nil"/>
              <w:left w:val="nil"/>
              <w:bottom w:val="nil"/>
              <w:right w:val="nil"/>
            </w:tcBorders>
            <w:shd w:val="clear" w:color="auto" w:fill="auto"/>
            <w:noWrap/>
            <w:vAlign w:val="bottom"/>
            <w:hideMark/>
          </w:tcPr>
          <w:p w14:paraId="7012B543"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18C0B7B0"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679075B3" w14:textId="77777777"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14:paraId="08511EBB"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4156" w:type="dxa"/>
            <w:tcBorders>
              <w:top w:val="nil"/>
              <w:left w:val="nil"/>
              <w:bottom w:val="nil"/>
              <w:right w:val="nil"/>
            </w:tcBorders>
            <w:shd w:val="clear" w:color="auto" w:fill="auto"/>
            <w:noWrap/>
            <w:vAlign w:val="bottom"/>
            <w:hideMark/>
          </w:tcPr>
          <w:p w14:paraId="2B149B5D"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1984" w:type="dxa"/>
            <w:tcBorders>
              <w:top w:val="nil"/>
              <w:left w:val="nil"/>
              <w:bottom w:val="nil"/>
              <w:right w:val="nil"/>
            </w:tcBorders>
            <w:shd w:val="clear" w:color="auto" w:fill="auto"/>
            <w:noWrap/>
            <w:vAlign w:val="bottom"/>
            <w:hideMark/>
          </w:tcPr>
          <w:p w14:paraId="509917CD"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3727" w:type="dxa"/>
            <w:gridSpan w:val="3"/>
            <w:tcBorders>
              <w:top w:val="nil"/>
              <w:left w:val="nil"/>
              <w:bottom w:val="nil"/>
              <w:right w:val="nil"/>
            </w:tcBorders>
            <w:shd w:val="clear" w:color="auto" w:fill="auto"/>
            <w:noWrap/>
            <w:vAlign w:val="bottom"/>
            <w:hideMark/>
          </w:tcPr>
          <w:p w14:paraId="1C32E539"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2EBC6159" w14:textId="77777777" w:rsidTr="00955EE5">
        <w:trPr>
          <w:gridAfter w:val="5"/>
          <w:wAfter w:w="20682" w:type="dxa"/>
          <w:trHeight w:val="468"/>
        </w:trPr>
        <w:tc>
          <w:tcPr>
            <w:tcW w:w="523" w:type="dxa"/>
            <w:vMerge w:val="restart"/>
            <w:tcBorders>
              <w:top w:val="single" w:sz="4" w:space="0" w:color="auto"/>
              <w:left w:val="single" w:sz="4" w:space="0" w:color="auto"/>
              <w:right w:val="single" w:sz="4" w:space="0" w:color="auto"/>
            </w:tcBorders>
            <w:shd w:val="clear" w:color="auto" w:fill="auto"/>
            <w:noWrap/>
            <w:hideMark/>
          </w:tcPr>
          <w:p w14:paraId="2C00447F" w14:textId="77777777"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r w:rsidRPr="00FB60BF">
              <w:rPr>
                <w:rFonts w:ascii="Times New Roman" w:eastAsia="Times New Roman" w:hAnsi="Times New Roman"/>
                <w:b/>
                <w:bCs/>
                <w:color w:val="000000"/>
                <w:sz w:val="20"/>
                <w:szCs w:val="20"/>
                <w:lang w:eastAsia="ru-RU"/>
              </w:rPr>
              <w:t>Ид.</w:t>
            </w:r>
          </w:p>
        </w:tc>
        <w:tc>
          <w:tcPr>
            <w:tcW w:w="4156" w:type="dxa"/>
            <w:tcBorders>
              <w:top w:val="single" w:sz="4" w:space="0" w:color="auto"/>
              <w:left w:val="nil"/>
              <w:bottom w:val="single" w:sz="4" w:space="0" w:color="auto"/>
              <w:right w:val="single" w:sz="4" w:space="0" w:color="auto"/>
            </w:tcBorders>
            <w:shd w:val="clear" w:color="auto" w:fill="auto"/>
            <w:noWrap/>
            <w:hideMark/>
          </w:tcPr>
          <w:p w14:paraId="21508844" w14:textId="77777777" w:rsid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Название объекта </w:t>
            </w:r>
          </w:p>
          <w:p w14:paraId="29886129"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val="restart"/>
            <w:tcBorders>
              <w:top w:val="single" w:sz="4" w:space="0" w:color="auto"/>
              <w:left w:val="nil"/>
              <w:right w:val="single" w:sz="4" w:space="0" w:color="auto"/>
            </w:tcBorders>
            <w:shd w:val="clear" w:color="auto" w:fill="auto"/>
            <w:noWrap/>
            <w:hideMark/>
          </w:tcPr>
          <w:p w14:paraId="70042E2B"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r w:rsidRPr="00FB60BF">
              <w:rPr>
                <w:rFonts w:ascii="Times New Roman" w:eastAsia="Times New Roman" w:hAnsi="Times New Roman"/>
                <w:b/>
                <w:bCs/>
                <w:color w:val="000000"/>
                <w:lang w:eastAsia="ru-RU"/>
              </w:rPr>
              <w:t xml:space="preserve">Окончание работ </w:t>
            </w:r>
          </w:p>
          <w:p w14:paraId="6B6C2460" w14:textId="743A6F1F"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14:paraId="69B2E94B" w14:textId="77777777" w:rsidTr="00955EE5">
        <w:trPr>
          <w:gridAfter w:val="5"/>
          <w:wAfter w:w="20682" w:type="dxa"/>
          <w:trHeight w:val="530"/>
        </w:trPr>
        <w:tc>
          <w:tcPr>
            <w:tcW w:w="523" w:type="dxa"/>
            <w:vMerge/>
            <w:tcBorders>
              <w:left w:val="single" w:sz="4" w:space="0" w:color="auto"/>
              <w:bottom w:val="single" w:sz="4" w:space="0" w:color="auto"/>
              <w:right w:val="single" w:sz="4" w:space="0" w:color="auto"/>
            </w:tcBorders>
            <w:shd w:val="clear" w:color="auto" w:fill="auto"/>
            <w:noWrap/>
          </w:tcPr>
          <w:p w14:paraId="0BEF7185" w14:textId="77777777" w:rsidR="00FB60BF" w:rsidRPr="00FB60BF" w:rsidRDefault="00FB60BF" w:rsidP="00FB60BF">
            <w:pPr>
              <w:spacing w:after="0" w:line="240" w:lineRule="auto"/>
              <w:jc w:val="center"/>
              <w:rPr>
                <w:rFonts w:ascii="Times New Roman" w:eastAsia="Times New Roman" w:hAnsi="Times New Roman"/>
                <w:b/>
                <w:bCs/>
                <w:color w:val="000000"/>
                <w:sz w:val="20"/>
                <w:szCs w:val="20"/>
                <w:lang w:eastAsia="ru-RU"/>
              </w:rPr>
            </w:pPr>
          </w:p>
        </w:tc>
        <w:tc>
          <w:tcPr>
            <w:tcW w:w="4156" w:type="dxa"/>
            <w:tcBorders>
              <w:top w:val="single" w:sz="4" w:space="0" w:color="auto"/>
              <w:left w:val="nil"/>
              <w:bottom w:val="single" w:sz="4" w:space="0" w:color="auto"/>
              <w:right w:val="single" w:sz="4" w:space="0" w:color="auto"/>
            </w:tcBorders>
            <w:shd w:val="clear" w:color="auto" w:fill="auto"/>
            <w:noWrap/>
          </w:tcPr>
          <w:p w14:paraId="7BE2BB27" w14:textId="00C5E2D0" w:rsidR="00FB60BF" w:rsidRPr="00FB60BF" w:rsidRDefault="00FB60BF" w:rsidP="00FB60BF">
            <w:pPr>
              <w:spacing w:after="0" w:line="240" w:lineRule="auto"/>
              <w:jc w:val="center"/>
              <w:rPr>
                <w:rFonts w:ascii="Times New Roman" w:eastAsia="Times New Roman" w:hAnsi="Times New Roman"/>
                <w:b/>
                <w:bCs/>
                <w:color w:val="000000"/>
                <w:lang w:eastAsia="ru-RU"/>
              </w:rPr>
            </w:pPr>
          </w:p>
        </w:tc>
        <w:tc>
          <w:tcPr>
            <w:tcW w:w="3727" w:type="dxa"/>
            <w:gridSpan w:val="2"/>
            <w:vMerge/>
            <w:tcBorders>
              <w:left w:val="nil"/>
              <w:bottom w:val="single" w:sz="4" w:space="0" w:color="auto"/>
              <w:right w:val="single" w:sz="4" w:space="0" w:color="auto"/>
            </w:tcBorders>
            <w:shd w:val="clear" w:color="auto" w:fill="auto"/>
            <w:noWrap/>
          </w:tcPr>
          <w:p w14:paraId="4432BE14" w14:textId="77777777" w:rsidR="00FB60BF" w:rsidRPr="00FB60BF" w:rsidRDefault="00FB60BF" w:rsidP="00FB60BF">
            <w:pPr>
              <w:spacing w:after="0" w:line="240" w:lineRule="auto"/>
              <w:jc w:val="center"/>
              <w:rPr>
                <w:rFonts w:ascii="Times New Roman" w:eastAsia="Times New Roman" w:hAnsi="Times New Roman"/>
                <w:b/>
                <w:bCs/>
                <w:color w:val="000000"/>
                <w:lang w:eastAsia="ru-RU"/>
              </w:rPr>
            </w:pPr>
          </w:p>
        </w:tc>
      </w:tr>
      <w:tr w:rsidR="00FB60BF" w:rsidRPr="00FB60BF" w14:paraId="6172BAEC" w14:textId="77777777" w:rsidTr="00FB60BF">
        <w:trPr>
          <w:gridAfter w:val="5"/>
          <w:wAfter w:w="20682" w:type="dxa"/>
          <w:trHeight w:val="811"/>
        </w:trPr>
        <w:tc>
          <w:tcPr>
            <w:tcW w:w="523" w:type="dxa"/>
            <w:tcBorders>
              <w:top w:val="nil"/>
              <w:left w:val="single" w:sz="4" w:space="0" w:color="auto"/>
              <w:bottom w:val="single" w:sz="4" w:space="0" w:color="auto"/>
              <w:right w:val="single" w:sz="4" w:space="0" w:color="auto"/>
            </w:tcBorders>
            <w:shd w:val="clear" w:color="auto" w:fill="auto"/>
            <w:noWrap/>
          </w:tcPr>
          <w:p w14:paraId="0FACCEE5" w14:textId="77777777" w:rsidR="00FB60BF" w:rsidRPr="00FB60BF" w:rsidRDefault="00FB60BF" w:rsidP="00FB60BF">
            <w:pPr>
              <w:spacing w:after="0" w:line="240" w:lineRule="auto"/>
              <w:rPr>
                <w:rFonts w:ascii="Times New Roman" w:eastAsia="Times New Roman" w:hAnsi="Times New Roman"/>
                <w:color w:val="000000"/>
                <w:lang w:val="en-US" w:eastAsia="ru-RU"/>
              </w:rPr>
            </w:pPr>
            <w:r w:rsidRPr="00FB60BF">
              <w:rPr>
                <w:rFonts w:ascii="Times New Roman" w:eastAsia="Times New Roman" w:hAnsi="Times New Roman"/>
                <w:color w:val="000000"/>
                <w:lang w:val="en-US" w:eastAsia="ru-RU"/>
              </w:rPr>
              <w:t>1</w:t>
            </w:r>
          </w:p>
        </w:tc>
        <w:tc>
          <w:tcPr>
            <w:tcW w:w="4156" w:type="dxa"/>
            <w:tcBorders>
              <w:top w:val="nil"/>
              <w:left w:val="nil"/>
              <w:bottom w:val="single" w:sz="4" w:space="0" w:color="auto"/>
              <w:right w:val="single" w:sz="4" w:space="0" w:color="auto"/>
            </w:tcBorders>
            <w:shd w:val="clear" w:color="auto" w:fill="auto"/>
            <w:vAlign w:val="bottom"/>
          </w:tcPr>
          <w:p w14:paraId="7389E933" w14:textId="3AB77846" w:rsidR="00FB60BF" w:rsidRPr="00FB60BF" w:rsidRDefault="00272AC6">
            <w:pPr>
              <w:rPr>
                <w:rFonts w:ascii="Times New Roman" w:eastAsia="Times New Roman" w:hAnsi="Times New Roman"/>
                <w:b/>
                <w:bCs/>
                <w:color w:val="000000"/>
                <w:lang w:eastAsia="ru-RU"/>
              </w:rPr>
            </w:pPr>
            <w:r>
              <w:rPr>
                <w:rFonts w:ascii="Times New Roman" w:eastAsia="Times New Roman" w:hAnsi="Times New Roman"/>
                <w:b/>
                <w:bCs/>
                <w:color w:val="000000"/>
                <w:lang w:eastAsia="ru-RU"/>
              </w:rPr>
              <w:t xml:space="preserve">Полная сдача объекта в эксплуатацию Заказчику в количестве </w:t>
            </w:r>
            <w:r w:rsidR="0001103B">
              <w:rPr>
                <w:rFonts w:ascii="Times New Roman" w:eastAsia="Times New Roman" w:hAnsi="Times New Roman"/>
                <w:b/>
                <w:bCs/>
                <w:color w:val="000000"/>
                <w:lang w:eastAsia="ru-RU"/>
              </w:rPr>
              <w:t>пятнадцати</w:t>
            </w:r>
            <w:r>
              <w:rPr>
                <w:rFonts w:ascii="Times New Roman" w:eastAsia="Times New Roman" w:hAnsi="Times New Roman"/>
                <w:b/>
                <w:bCs/>
                <w:color w:val="000000"/>
                <w:lang w:eastAsia="ru-RU"/>
              </w:rPr>
              <w:t xml:space="preserve"> жилых домов</w:t>
            </w:r>
          </w:p>
        </w:tc>
        <w:tc>
          <w:tcPr>
            <w:tcW w:w="3727" w:type="dxa"/>
            <w:gridSpan w:val="2"/>
            <w:tcBorders>
              <w:top w:val="nil"/>
              <w:left w:val="nil"/>
              <w:bottom w:val="single" w:sz="4" w:space="0" w:color="auto"/>
              <w:right w:val="single" w:sz="4" w:space="0" w:color="auto"/>
            </w:tcBorders>
            <w:shd w:val="clear" w:color="auto" w:fill="auto"/>
            <w:noWrap/>
          </w:tcPr>
          <w:p w14:paraId="0CC44AB5" w14:textId="64FE4855" w:rsidR="00FB60BF" w:rsidRPr="00FB60BF" w:rsidRDefault="00723CFE"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3</w:t>
            </w:r>
            <w:bookmarkStart w:id="1" w:name="_GoBack"/>
            <w:bookmarkEnd w:id="1"/>
            <w:r w:rsidR="00272AC6">
              <w:rPr>
                <w:rFonts w:ascii="Times New Roman" w:eastAsia="Times New Roman" w:hAnsi="Times New Roman"/>
                <w:color w:val="000000"/>
                <w:lang w:eastAsia="ru-RU"/>
              </w:rPr>
              <w:t>0 октября 2015г.</w:t>
            </w:r>
          </w:p>
        </w:tc>
      </w:tr>
      <w:tr w:rsidR="00FB60BF" w:rsidRPr="00FB60BF" w14:paraId="1A84F0E9" w14:textId="77777777" w:rsidTr="00FB60BF">
        <w:trPr>
          <w:gridAfter w:val="5"/>
          <w:wAfter w:w="20682" w:type="dxa"/>
          <w:trHeight w:val="475"/>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0979E048"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2</w:t>
            </w:r>
          </w:p>
        </w:tc>
        <w:tc>
          <w:tcPr>
            <w:tcW w:w="4156" w:type="dxa"/>
            <w:tcBorders>
              <w:top w:val="single" w:sz="4" w:space="0" w:color="auto"/>
              <w:left w:val="nil"/>
              <w:bottom w:val="single" w:sz="4" w:space="0" w:color="auto"/>
              <w:right w:val="single" w:sz="4" w:space="0" w:color="auto"/>
            </w:tcBorders>
            <w:shd w:val="clear" w:color="auto" w:fill="auto"/>
            <w:vAlign w:val="bottom"/>
          </w:tcPr>
          <w:p w14:paraId="239DD6E4" w14:textId="7CDF35BB" w:rsidR="00FB60BF" w:rsidRPr="00FB60BF" w:rsidRDefault="00272AC6" w:rsidP="00FB60BF">
            <w:pPr>
              <w:suppressAutoHyphens/>
              <w:spacing w:after="0" w:line="240" w:lineRule="auto"/>
              <w:rPr>
                <w:rFonts w:ascii="Times New Roman" w:eastAsia="Times New Roman" w:hAnsi="Times New Roman"/>
                <w:lang w:eastAsia="ru-RU"/>
              </w:rPr>
            </w:pPr>
            <w:r>
              <w:rPr>
                <w:rFonts w:ascii="Times New Roman" w:eastAsia="Times New Roman" w:hAnsi="Times New Roman"/>
                <w:b/>
                <w:bCs/>
                <w:color w:val="000000"/>
                <w:lang w:eastAsia="ru-RU"/>
              </w:rPr>
              <w:t>Полная сдача объекта в эксплуатацию</w:t>
            </w:r>
            <w:r w:rsidR="0001103B">
              <w:rPr>
                <w:rFonts w:ascii="Times New Roman" w:eastAsia="Times New Roman" w:hAnsi="Times New Roman"/>
                <w:b/>
                <w:bCs/>
                <w:color w:val="000000"/>
                <w:lang w:eastAsia="ru-RU"/>
              </w:rPr>
              <w:t xml:space="preserve"> Заказчику в количестве двадцати трех</w:t>
            </w:r>
            <w:r>
              <w:rPr>
                <w:rFonts w:ascii="Times New Roman" w:eastAsia="Times New Roman" w:hAnsi="Times New Roman"/>
                <w:b/>
                <w:bCs/>
                <w:color w:val="000000"/>
                <w:lang w:eastAsia="ru-RU"/>
              </w:rPr>
              <w:t xml:space="preserve"> жилых домов</w:t>
            </w:r>
          </w:p>
        </w:tc>
        <w:tc>
          <w:tcPr>
            <w:tcW w:w="3727" w:type="dxa"/>
            <w:gridSpan w:val="2"/>
            <w:tcBorders>
              <w:top w:val="single" w:sz="4" w:space="0" w:color="auto"/>
              <w:left w:val="nil"/>
              <w:bottom w:val="single" w:sz="4" w:space="0" w:color="auto"/>
              <w:right w:val="single" w:sz="4" w:space="0" w:color="auto"/>
            </w:tcBorders>
            <w:shd w:val="clear" w:color="auto" w:fill="auto"/>
            <w:noWrap/>
          </w:tcPr>
          <w:p w14:paraId="7949AD29" w14:textId="33A1EF4D" w:rsidR="00FB60BF" w:rsidRPr="00FB60BF" w:rsidRDefault="00272AC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20 ноября 2015г.</w:t>
            </w:r>
          </w:p>
        </w:tc>
      </w:tr>
      <w:tr w:rsidR="00FB60BF" w:rsidRPr="00FB60BF" w14:paraId="6581CF1B" w14:textId="77777777" w:rsidTr="00FB60BF">
        <w:trPr>
          <w:gridAfter w:val="5"/>
          <w:wAfter w:w="20682" w:type="dxa"/>
          <w:trHeight w:val="679"/>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791AED96"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3</w:t>
            </w:r>
          </w:p>
        </w:tc>
        <w:tc>
          <w:tcPr>
            <w:tcW w:w="4156" w:type="dxa"/>
            <w:tcBorders>
              <w:top w:val="single" w:sz="4" w:space="0" w:color="auto"/>
              <w:left w:val="nil"/>
              <w:bottom w:val="single" w:sz="4" w:space="0" w:color="auto"/>
              <w:right w:val="single" w:sz="4" w:space="0" w:color="auto"/>
            </w:tcBorders>
            <w:shd w:val="clear" w:color="auto" w:fill="auto"/>
            <w:vAlign w:val="bottom"/>
          </w:tcPr>
          <w:p w14:paraId="1919969F" w14:textId="48F34AB8" w:rsidR="00FB60BF" w:rsidRPr="00FB60BF" w:rsidRDefault="00272AC6">
            <w:pPr>
              <w:suppressAutoHyphens/>
              <w:spacing w:after="0" w:line="240" w:lineRule="auto"/>
              <w:rPr>
                <w:rFonts w:ascii="Times New Roman" w:eastAsia="Times New Roman" w:hAnsi="Times New Roman"/>
                <w:lang w:eastAsia="ru-RU"/>
              </w:rPr>
            </w:pPr>
            <w:r>
              <w:rPr>
                <w:rFonts w:ascii="Times New Roman" w:eastAsia="Times New Roman" w:hAnsi="Times New Roman"/>
                <w:b/>
                <w:bCs/>
                <w:color w:val="000000"/>
                <w:lang w:eastAsia="ru-RU"/>
              </w:rPr>
              <w:t>Полная сдача объекта в эксплуатацию Заказчику в количестве двадцат</w:t>
            </w:r>
            <w:r w:rsidR="0001103B">
              <w:rPr>
                <w:rFonts w:ascii="Times New Roman" w:eastAsia="Times New Roman" w:hAnsi="Times New Roman"/>
                <w:b/>
                <w:bCs/>
                <w:color w:val="000000"/>
                <w:lang w:eastAsia="ru-RU"/>
              </w:rPr>
              <w:t>и трех жилых</w:t>
            </w:r>
            <w:r>
              <w:rPr>
                <w:rFonts w:ascii="Times New Roman" w:eastAsia="Times New Roman" w:hAnsi="Times New Roman"/>
                <w:b/>
                <w:bCs/>
                <w:color w:val="000000"/>
                <w:lang w:eastAsia="ru-RU"/>
              </w:rPr>
              <w:t xml:space="preserve"> дом</w:t>
            </w:r>
            <w:r w:rsidR="0001103B">
              <w:rPr>
                <w:rFonts w:ascii="Times New Roman" w:eastAsia="Times New Roman" w:hAnsi="Times New Roman"/>
                <w:b/>
                <w:bCs/>
                <w:color w:val="000000"/>
                <w:lang w:eastAsia="ru-RU"/>
              </w:rPr>
              <w:t>ов</w:t>
            </w:r>
          </w:p>
        </w:tc>
        <w:tc>
          <w:tcPr>
            <w:tcW w:w="3727" w:type="dxa"/>
            <w:gridSpan w:val="2"/>
            <w:tcBorders>
              <w:top w:val="single" w:sz="4" w:space="0" w:color="auto"/>
              <w:left w:val="nil"/>
              <w:bottom w:val="single" w:sz="4" w:space="0" w:color="auto"/>
              <w:right w:val="single" w:sz="4" w:space="0" w:color="auto"/>
            </w:tcBorders>
            <w:shd w:val="clear" w:color="auto" w:fill="auto"/>
            <w:noWrap/>
          </w:tcPr>
          <w:p w14:paraId="05B40072" w14:textId="468AA5B1" w:rsidR="00FB60BF" w:rsidRPr="00FB60BF" w:rsidRDefault="00272AC6">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Не позднее 20 декабря 2015г.</w:t>
            </w:r>
          </w:p>
        </w:tc>
      </w:tr>
      <w:tr w:rsidR="00FB60BF" w:rsidRPr="00FB60BF" w14:paraId="4BC2E08A" w14:textId="77777777" w:rsidTr="00FB60BF">
        <w:trPr>
          <w:gridAfter w:val="5"/>
          <w:wAfter w:w="20682" w:type="dxa"/>
          <w:trHeight w:val="937"/>
        </w:trPr>
        <w:tc>
          <w:tcPr>
            <w:tcW w:w="523" w:type="dxa"/>
            <w:tcBorders>
              <w:top w:val="single" w:sz="4" w:space="0" w:color="auto"/>
              <w:left w:val="single" w:sz="4" w:space="0" w:color="auto"/>
              <w:bottom w:val="single" w:sz="4" w:space="0" w:color="auto"/>
              <w:right w:val="single" w:sz="4" w:space="0" w:color="auto"/>
            </w:tcBorders>
            <w:shd w:val="clear" w:color="auto" w:fill="auto"/>
            <w:noWrap/>
          </w:tcPr>
          <w:p w14:paraId="3FF339C4" w14:textId="77777777" w:rsidR="00FB60BF" w:rsidRPr="00FB60BF" w:rsidRDefault="00FB60BF" w:rsidP="00FB60BF">
            <w:pPr>
              <w:spacing w:after="0" w:line="240" w:lineRule="auto"/>
              <w:rPr>
                <w:rFonts w:ascii="Times New Roman" w:eastAsia="Times New Roman" w:hAnsi="Times New Roman"/>
                <w:color w:val="000000"/>
                <w:lang w:eastAsia="ru-RU"/>
              </w:rPr>
            </w:pPr>
            <w:r>
              <w:rPr>
                <w:rFonts w:ascii="Times New Roman" w:eastAsia="Times New Roman" w:hAnsi="Times New Roman"/>
                <w:color w:val="000000"/>
                <w:lang w:eastAsia="ru-RU"/>
              </w:rPr>
              <w:t>4</w:t>
            </w:r>
          </w:p>
        </w:tc>
        <w:tc>
          <w:tcPr>
            <w:tcW w:w="4156" w:type="dxa"/>
            <w:tcBorders>
              <w:top w:val="single" w:sz="4" w:space="0" w:color="auto"/>
              <w:left w:val="nil"/>
              <w:bottom w:val="single" w:sz="4" w:space="0" w:color="auto"/>
              <w:right w:val="single" w:sz="4" w:space="0" w:color="auto"/>
            </w:tcBorders>
            <w:shd w:val="clear" w:color="auto" w:fill="auto"/>
            <w:vAlign w:val="bottom"/>
          </w:tcPr>
          <w:p w14:paraId="70FBF0D0" w14:textId="77777777" w:rsidR="00FB60BF" w:rsidRPr="00FB60BF" w:rsidRDefault="00FB60BF" w:rsidP="00FB60BF">
            <w:pPr>
              <w:suppressAutoHyphens/>
              <w:spacing w:after="0" w:line="240" w:lineRule="auto"/>
              <w:rPr>
                <w:rFonts w:ascii="Times New Roman" w:eastAsia="Times New Roman" w:hAnsi="Times New Roman"/>
                <w:lang w:eastAsia="ru-RU"/>
              </w:rPr>
            </w:pPr>
          </w:p>
        </w:tc>
        <w:tc>
          <w:tcPr>
            <w:tcW w:w="3727" w:type="dxa"/>
            <w:gridSpan w:val="2"/>
            <w:tcBorders>
              <w:top w:val="single" w:sz="4" w:space="0" w:color="auto"/>
              <w:left w:val="nil"/>
              <w:bottom w:val="single" w:sz="4" w:space="0" w:color="auto"/>
              <w:right w:val="single" w:sz="4" w:space="0" w:color="auto"/>
            </w:tcBorders>
            <w:shd w:val="clear" w:color="auto" w:fill="auto"/>
            <w:noWrap/>
          </w:tcPr>
          <w:p w14:paraId="0C5248E3" w14:textId="77777777" w:rsidR="00FB60BF" w:rsidRPr="00FB60BF" w:rsidRDefault="00FB60BF" w:rsidP="00FB60BF">
            <w:pPr>
              <w:spacing w:after="0" w:line="240" w:lineRule="auto"/>
              <w:rPr>
                <w:rFonts w:ascii="Times New Roman" w:eastAsia="Times New Roman" w:hAnsi="Times New Roman"/>
                <w:color w:val="000000"/>
                <w:lang w:eastAsia="ru-RU"/>
              </w:rPr>
            </w:pPr>
          </w:p>
        </w:tc>
      </w:tr>
      <w:tr w:rsidR="00FB60BF" w:rsidRPr="00FB60BF" w14:paraId="262DD468" w14:textId="77777777" w:rsidTr="00102C79">
        <w:trPr>
          <w:gridAfter w:val="3"/>
          <w:wAfter w:w="18698" w:type="dxa"/>
          <w:trHeight w:val="70"/>
        </w:trPr>
        <w:tc>
          <w:tcPr>
            <w:tcW w:w="523" w:type="dxa"/>
            <w:tcBorders>
              <w:top w:val="nil"/>
              <w:left w:val="nil"/>
              <w:bottom w:val="nil"/>
              <w:right w:val="nil"/>
            </w:tcBorders>
            <w:shd w:val="clear" w:color="auto" w:fill="auto"/>
            <w:noWrap/>
            <w:vAlign w:val="bottom"/>
          </w:tcPr>
          <w:p w14:paraId="0E2CF131" w14:textId="77777777" w:rsidR="00FB60BF" w:rsidRPr="00FB60BF" w:rsidRDefault="00FB60BF" w:rsidP="00FB60BF">
            <w:pPr>
              <w:spacing w:after="0" w:line="240" w:lineRule="auto"/>
              <w:jc w:val="center"/>
              <w:rPr>
                <w:rFonts w:eastAsia="Times New Roman" w:cs="Calibri"/>
                <w:color w:val="000000"/>
                <w:lang w:eastAsia="ru-RU"/>
              </w:rPr>
            </w:pPr>
          </w:p>
        </w:tc>
        <w:tc>
          <w:tcPr>
            <w:tcW w:w="4156" w:type="dxa"/>
            <w:tcBorders>
              <w:top w:val="nil"/>
              <w:left w:val="nil"/>
              <w:bottom w:val="nil"/>
              <w:right w:val="nil"/>
            </w:tcBorders>
            <w:shd w:val="clear" w:color="auto" w:fill="auto"/>
            <w:noWrap/>
            <w:vAlign w:val="bottom"/>
          </w:tcPr>
          <w:p w14:paraId="6D2D9D38" w14:textId="77777777"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14:paraId="09F564EF"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4D3D215F" w14:textId="77777777" w:rsidTr="00102C79">
        <w:trPr>
          <w:gridAfter w:val="3"/>
          <w:wAfter w:w="18698" w:type="dxa"/>
          <w:trHeight w:val="315"/>
        </w:trPr>
        <w:tc>
          <w:tcPr>
            <w:tcW w:w="523" w:type="dxa"/>
            <w:tcBorders>
              <w:top w:val="nil"/>
              <w:left w:val="nil"/>
              <w:bottom w:val="nil"/>
              <w:right w:val="nil"/>
            </w:tcBorders>
            <w:shd w:val="clear" w:color="auto" w:fill="auto"/>
            <w:noWrap/>
            <w:vAlign w:val="bottom"/>
          </w:tcPr>
          <w:p w14:paraId="473A5A5F" w14:textId="77777777"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14:paraId="24A9B805" w14:textId="77777777" w:rsidR="00FB60BF" w:rsidRPr="00FB60BF" w:rsidRDefault="00FB60BF" w:rsidP="00FB60BF">
            <w:pPr>
              <w:spacing w:after="0" w:line="240" w:lineRule="auto"/>
              <w:rPr>
                <w:rFonts w:eastAsia="Times New Roman" w:cs="Calibri"/>
                <w:color w:val="000000"/>
                <w:lang w:eastAsia="ru-RU"/>
              </w:rPr>
            </w:pPr>
          </w:p>
        </w:tc>
        <w:tc>
          <w:tcPr>
            <w:tcW w:w="5711" w:type="dxa"/>
            <w:gridSpan w:val="4"/>
            <w:tcBorders>
              <w:top w:val="nil"/>
              <w:left w:val="nil"/>
              <w:bottom w:val="nil"/>
              <w:right w:val="nil"/>
            </w:tcBorders>
            <w:shd w:val="clear" w:color="auto" w:fill="auto"/>
            <w:noWrap/>
            <w:vAlign w:val="bottom"/>
          </w:tcPr>
          <w:p w14:paraId="1E055290"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6C58218D" w14:textId="77777777" w:rsidTr="00102C79">
        <w:trPr>
          <w:gridAfter w:val="3"/>
          <w:wAfter w:w="18698" w:type="dxa"/>
          <w:trHeight w:val="255"/>
        </w:trPr>
        <w:tc>
          <w:tcPr>
            <w:tcW w:w="523" w:type="dxa"/>
            <w:tcBorders>
              <w:top w:val="nil"/>
              <w:left w:val="nil"/>
              <w:bottom w:val="nil"/>
              <w:right w:val="nil"/>
            </w:tcBorders>
            <w:shd w:val="clear" w:color="auto" w:fill="auto"/>
            <w:noWrap/>
            <w:vAlign w:val="bottom"/>
            <w:hideMark/>
          </w:tcPr>
          <w:p w14:paraId="3D362928" w14:textId="77777777" w:rsidR="00FB60BF" w:rsidRPr="00FB60BF" w:rsidRDefault="00FB60BF" w:rsidP="00FB60BF">
            <w:pPr>
              <w:spacing w:after="0" w:line="240" w:lineRule="auto"/>
              <w:jc w:val="center"/>
              <w:rPr>
                <w:rFonts w:eastAsia="Times New Roman" w:cs="Calibri"/>
                <w:color w:val="000000"/>
                <w:sz w:val="20"/>
                <w:szCs w:val="20"/>
                <w:lang w:eastAsia="ru-RU"/>
              </w:rPr>
            </w:pPr>
          </w:p>
        </w:tc>
        <w:tc>
          <w:tcPr>
            <w:tcW w:w="4156" w:type="dxa"/>
            <w:tcBorders>
              <w:top w:val="nil"/>
              <w:left w:val="nil"/>
              <w:bottom w:val="nil"/>
              <w:right w:val="nil"/>
            </w:tcBorders>
            <w:shd w:val="clear" w:color="auto" w:fill="auto"/>
            <w:noWrap/>
            <w:vAlign w:val="bottom"/>
          </w:tcPr>
          <w:p w14:paraId="61D5AFBB" w14:textId="77777777" w:rsidR="00FB60BF" w:rsidRPr="00FB60BF" w:rsidRDefault="00FB60BF" w:rsidP="00FB60BF">
            <w:pPr>
              <w:spacing w:after="0" w:line="240" w:lineRule="auto"/>
              <w:rPr>
                <w:rFonts w:eastAsia="Times New Roman" w:cs="Calibri"/>
                <w:color w:val="000000"/>
                <w:lang w:eastAsia="ru-RU"/>
              </w:rPr>
            </w:pPr>
          </w:p>
        </w:tc>
        <w:tc>
          <w:tcPr>
            <w:tcW w:w="4111" w:type="dxa"/>
            <w:gridSpan w:val="3"/>
            <w:tcBorders>
              <w:top w:val="nil"/>
              <w:left w:val="nil"/>
              <w:bottom w:val="nil"/>
              <w:right w:val="nil"/>
            </w:tcBorders>
            <w:shd w:val="clear" w:color="auto" w:fill="auto"/>
            <w:noWrap/>
            <w:vAlign w:val="bottom"/>
          </w:tcPr>
          <w:p w14:paraId="5DC38EB8" w14:textId="77777777" w:rsidR="00FB60BF" w:rsidRPr="00FB60BF" w:rsidRDefault="00FB60BF" w:rsidP="00FB60BF">
            <w:pPr>
              <w:spacing w:after="0" w:line="240" w:lineRule="auto"/>
              <w:rPr>
                <w:rFonts w:eastAsia="Times New Roman" w:cs="Calibri"/>
                <w:color w:val="000000"/>
                <w:lang w:eastAsia="ru-RU"/>
              </w:rPr>
            </w:pPr>
          </w:p>
        </w:tc>
        <w:tc>
          <w:tcPr>
            <w:tcW w:w="1600" w:type="dxa"/>
            <w:tcBorders>
              <w:top w:val="nil"/>
              <w:left w:val="nil"/>
              <w:bottom w:val="nil"/>
              <w:right w:val="nil"/>
            </w:tcBorders>
            <w:shd w:val="clear" w:color="auto" w:fill="auto"/>
            <w:noWrap/>
            <w:vAlign w:val="bottom"/>
          </w:tcPr>
          <w:p w14:paraId="3247175D" w14:textId="77777777" w:rsidR="00FB60BF" w:rsidRPr="00FB60BF" w:rsidRDefault="00FB60BF" w:rsidP="00FB60BF">
            <w:pPr>
              <w:spacing w:after="0" w:line="240" w:lineRule="auto"/>
              <w:rPr>
                <w:rFonts w:eastAsia="Times New Roman" w:cs="Calibri"/>
                <w:color w:val="000000"/>
                <w:lang w:eastAsia="ru-RU"/>
              </w:rPr>
            </w:pPr>
          </w:p>
        </w:tc>
      </w:tr>
      <w:tr w:rsidR="00FB60BF" w:rsidRPr="00FB60BF" w14:paraId="5586F63E" w14:textId="77777777" w:rsidTr="00102C79">
        <w:trPr>
          <w:trHeight w:val="255"/>
        </w:trPr>
        <w:tc>
          <w:tcPr>
            <w:tcW w:w="523" w:type="dxa"/>
            <w:tcBorders>
              <w:top w:val="nil"/>
              <w:left w:val="nil"/>
              <w:bottom w:val="nil"/>
              <w:right w:val="nil"/>
            </w:tcBorders>
            <w:shd w:val="clear" w:color="auto" w:fill="auto"/>
            <w:noWrap/>
            <w:vAlign w:val="bottom"/>
            <w:hideMark/>
          </w:tcPr>
          <w:p w14:paraId="0C0C051A"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vAlign w:val="bottom"/>
          </w:tcPr>
          <w:p w14:paraId="442C790E" w14:textId="77777777" w:rsidR="00FB60BF" w:rsidRPr="00FB60BF" w:rsidRDefault="00FB60BF" w:rsidP="00FB60BF">
            <w:pPr>
              <w:spacing w:after="0" w:line="240" w:lineRule="auto"/>
              <w:rPr>
                <w:rFonts w:ascii="Times New Roman" w:eastAsia="Times New Roman" w:hAnsi="Times New Roman"/>
                <w:color w:val="000000"/>
                <w:lang w:eastAsia="ru-RU"/>
              </w:rPr>
            </w:pPr>
          </w:p>
        </w:tc>
        <w:tc>
          <w:tcPr>
            <w:tcW w:w="16477" w:type="dxa"/>
            <w:tcBorders>
              <w:top w:val="nil"/>
              <w:left w:val="nil"/>
              <w:bottom w:val="nil"/>
              <w:right w:val="nil"/>
            </w:tcBorders>
            <w:shd w:val="clear" w:color="auto" w:fill="auto"/>
            <w:noWrap/>
            <w:vAlign w:val="bottom"/>
          </w:tcPr>
          <w:p w14:paraId="792CFA47"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c>
          <w:tcPr>
            <w:tcW w:w="1600" w:type="dxa"/>
            <w:tcBorders>
              <w:top w:val="nil"/>
              <w:left w:val="nil"/>
              <w:bottom w:val="nil"/>
              <w:right w:val="nil"/>
            </w:tcBorders>
            <w:shd w:val="clear" w:color="auto" w:fill="auto"/>
            <w:noWrap/>
            <w:vAlign w:val="bottom"/>
          </w:tcPr>
          <w:p w14:paraId="4D8A8116"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r w:rsidR="00FB60BF" w:rsidRPr="00FB60BF" w14:paraId="0A9E23DC" w14:textId="77777777" w:rsidTr="00102C79">
        <w:trPr>
          <w:trHeight w:val="255"/>
        </w:trPr>
        <w:tc>
          <w:tcPr>
            <w:tcW w:w="523" w:type="dxa"/>
            <w:tcBorders>
              <w:top w:val="nil"/>
              <w:left w:val="nil"/>
              <w:bottom w:val="nil"/>
              <w:right w:val="nil"/>
            </w:tcBorders>
            <w:shd w:val="clear" w:color="auto" w:fill="auto"/>
            <w:noWrap/>
            <w:vAlign w:val="bottom"/>
            <w:hideMark/>
          </w:tcPr>
          <w:p w14:paraId="35A18CC7" w14:textId="77777777" w:rsidR="00FB60BF" w:rsidRPr="00FB60BF" w:rsidRDefault="00FB60BF" w:rsidP="00FB60BF">
            <w:pPr>
              <w:spacing w:after="0" w:line="240" w:lineRule="auto"/>
              <w:jc w:val="center"/>
              <w:rPr>
                <w:rFonts w:ascii="Times New Roman" w:eastAsia="Times New Roman" w:hAnsi="Times New Roman"/>
                <w:color w:val="000000"/>
                <w:sz w:val="20"/>
                <w:szCs w:val="20"/>
                <w:lang w:eastAsia="ru-RU"/>
              </w:rPr>
            </w:pPr>
          </w:p>
        </w:tc>
        <w:tc>
          <w:tcPr>
            <w:tcW w:w="10488" w:type="dxa"/>
            <w:gridSpan w:val="6"/>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14:paraId="2943FB9A" w14:textId="77777777" w:rsidTr="00102C79">
              <w:trPr>
                <w:trHeight w:val="414"/>
              </w:trPr>
              <w:tc>
                <w:tcPr>
                  <w:tcW w:w="4786" w:type="dxa"/>
                </w:tcPr>
                <w:p w14:paraId="11A2897C" w14:textId="77777777" w:rsidR="00FB60BF" w:rsidRPr="00FB60BF" w:rsidRDefault="00FB60BF" w:rsidP="00FB60BF">
                  <w:pPr>
                    <w:suppressAutoHyphens/>
                    <w:spacing w:after="0" w:line="240" w:lineRule="auto"/>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14:paraId="23810FB3" w14:textId="77777777" w:rsidR="00FB60BF" w:rsidRPr="00FB60BF" w:rsidRDefault="00FB60BF" w:rsidP="00FB60BF">
                  <w:pPr>
                    <w:suppressAutoHyphens/>
                    <w:spacing w:after="0" w:line="240" w:lineRule="auto"/>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14:paraId="5CF4D0B1" w14:textId="77777777" w:rsidTr="00102C79">
              <w:trPr>
                <w:trHeight w:val="80"/>
              </w:trPr>
              <w:tc>
                <w:tcPr>
                  <w:tcW w:w="4786" w:type="dxa"/>
                </w:tcPr>
                <w:p w14:paraId="301817EA"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275A4519"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14:paraId="4D19A8CC"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6C6D7658"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3E61FED0"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14:paraId="50793A51"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 xml:space="preserve">Директор </w:t>
                  </w:r>
                </w:p>
                <w:p w14:paraId="55BF1D93" w14:textId="77777777" w:rsidR="00FB60BF" w:rsidRPr="00FB60BF" w:rsidRDefault="00FB60BF" w:rsidP="00FB60BF">
                  <w:pPr>
                    <w:suppressAutoHyphens/>
                    <w:spacing w:after="0" w:line="240" w:lineRule="auto"/>
                    <w:rPr>
                      <w:rFonts w:ascii="Times New Roman" w:eastAsia="Times New Roman" w:hAnsi="Times New Roman"/>
                      <w:lang w:eastAsia="ar-SA"/>
                    </w:rPr>
                  </w:pPr>
                  <w:r w:rsidRPr="00FB60BF">
                    <w:rPr>
                      <w:rFonts w:ascii="Times New Roman" w:eastAsia="Times New Roman" w:hAnsi="Times New Roman"/>
                      <w:lang w:eastAsia="ar-SA"/>
                    </w:rPr>
                    <w:t>______________________</w:t>
                  </w:r>
                </w:p>
                <w:p w14:paraId="1FDE7CAD"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3561BE62"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01D17EA9" w14:textId="77777777" w:rsidR="00FB60BF" w:rsidRPr="00FB60BF" w:rsidRDefault="00FB60BF" w:rsidP="00FB60BF">
                  <w:pPr>
                    <w:suppressAutoHyphens/>
                    <w:spacing w:after="0" w:line="240" w:lineRule="auto"/>
                    <w:jc w:val="both"/>
                    <w:rPr>
                      <w:rFonts w:ascii="Times New Roman" w:eastAsia="Times New Roman" w:hAnsi="Times New Roman"/>
                      <w:lang w:eastAsia="ar-SA"/>
                    </w:rPr>
                  </w:pPr>
                  <w:r w:rsidRPr="00FB60BF">
                    <w:rPr>
                      <w:rFonts w:ascii="Times New Roman" w:eastAsia="Times New Roman" w:hAnsi="Times New Roman"/>
                      <w:lang w:eastAsia="ar-SA"/>
                    </w:rPr>
                    <w:t>_____________________ / ________________</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14:paraId="36F6F217" w14:textId="77777777" w:rsidR="00FB60BF" w:rsidRPr="00FB60BF" w:rsidRDefault="00FB60BF" w:rsidP="00FB60BF">
            <w:pPr>
              <w:suppressAutoHyphens/>
              <w:spacing w:after="0" w:line="240" w:lineRule="auto"/>
              <w:rPr>
                <w:rFonts w:ascii="Times New Roman" w:eastAsia="Times New Roman" w:hAnsi="Times New Roman"/>
                <w:lang w:eastAsia="ar-SA"/>
              </w:rPr>
            </w:pPr>
          </w:p>
        </w:tc>
        <w:tc>
          <w:tcPr>
            <w:tcW w:w="16477" w:type="dxa"/>
            <w:tcBorders>
              <w:top w:val="nil"/>
              <w:left w:val="nil"/>
              <w:bottom w:val="nil"/>
              <w:right w:val="nil"/>
            </w:tcBorders>
            <w:shd w:val="clear" w:color="auto" w:fill="auto"/>
            <w:noWrap/>
            <w:hideMark/>
          </w:tcPr>
          <w:tbl>
            <w:tblPr>
              <w:tblW w:w="9747" w:type="dxa"/>
              <w:tblLook w:val="0000" w:firstRow="0" w:lastRow="0" w:firstColumn="0" w:lastColumn="0" w:noHBand="0" w:noVBand="0"/>
            </w:tblPr>
            <w:tblGrid>
              <w:gridCol w:w="4786"/>
              <w:gridCol w:w="4961"/>
            </w:tblGrid>
            <w:tr w:rsidR="00FB60BF" w:rsidRPr="00FB60BF" w14:paraId="06792E03" w14:textId="77777777" w:rsidTr="00102C79">
              <w:trPr>
                <w:trHeight w:val="414"/>
              </w:trPr>
              <w:tc>
                <w:tcPr>
                  <w:tcW w:w="4786" w:type="dxa"/>
                </w:tcPr>
                <w:p w14:paraId="3AB23A64" w14:textId="77777777" w:rsidR="00FB60BF" w:rsidRPr="00FB60BF" w:rsidRDefault="00FB60BF" w:rsidP="00FB60BF">
                  <w:pPr>
                    <w:suppressAutoHyphens/>
                    <w:spacing w:after="0" w:line="240" w:lineRule="auto"/>
                    <w:ind w:firstLine="709"/>
                    <w:rPr>
                      <w:rFonts w:ascii="Times New Roman" w:eastAsia="Times New Roman" w:hAnsi="Times New Roman"/>
                      <w:b/>
                      <w:bCs/>
                      <w:color w:val="000000"/>
                      <w:lang w:eastAsia="ar-SA"/>
                    </w:rPr>
                  </w:pPr>
                  <w:r w:rsidRPr="00FB60BF">
                    <w:rPr>
                      <w:rFonts w:ascii="Times New Roman" w:eastAsia="Times New Roman" w:hAnsi="Times New Roman"/>
                      <w:b/>
                      <w:bCs/>
                      <w:color w:val="000000"/>
                      <w:lang w:eastAsia="ar-SA"/>
                    </w:rPr>
                    <w:t>ЗАКАЗЧИК</w:t>
                  </w:r>
                </w:p>
              </w:tc>
              <w:tc>
                <w:tcPr>
                  <w:tcW w:w="4961" w:type="dxa"/>
                </w:tcPr>
                <w:p w14:paraId="6276E698" w14:textId="77777777" w:rsidR="00FB60BF" w:rsidRPr="00FB60BF" w:rsidRDefault="00FB60BF" w:rsidP="00FB60BF">
                  <w:pPr>
                    <w:suppressAutoHyphens/>
                    <w:spacing w:after="0" w:line="240" w:lineRule="auto"/>
                    <w:ind w:firstLine="709"/>
                    <w:rPr>
                      <w:rFonts w:ascii="Times New Roman" w:eastAsia="Times New Roman" w:hAnsi="Times New Roman"/>
                      <w:b/>
                      <w:lang w:eastAsia="ar-SA"/>
                    </w:rPr>
                  </w:pPr>
                  <w:r w:rsidRPr="00FB60BF">
                    <w:rPr>
                      <w:rFonts w:ascii="Times New Roman" w:eastAsia="Times New Roman" w:hAnsi="Times New Roman"/>
                      <w:b/>
                      <w:lang w:eastAsia="ar-SA"/>
                    </w:rPr>
                    <w:t>ПОДРЯДЧИК</w:t>
                  </w:r>
                </w:p>
              </w:tc>
            </w:tr>
            <w:tr w:rsidR="00FB60BF" w:rsidRPr="00FB60BF" w14:paraId="78F4FB46" w14:textId="77777777" w:rsidTr="00102C79">
              <w:trPr>
                <w:trHeight w:val="80"/>
              </w:trPr>
              <w:tc>
                <w:tcPr>
                  <w:tcW w:w="4786" w:type="dxa"/>
                </w:tcPr>
                <w:p w14:paraId="71E6E5EE"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420FC82F"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ОАО «Башинформсвязь»</w:t>
                  </w:r>
                </w:p>
                <w:p w14:paraId="727F7C20"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1FC9DBA7"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p>
                <w:p w14:paraId="1DFC4B3E"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_____________________ / Р.Р. Сафеев / </w:t>
                  </w:r>
                </w:p>
              </w:tc>
              <w:tc>
                <w:tcPr>
                  <w:tcW w:w="4961" w:type="dxa"/>
                </w:tcPr>
                <w:p w14:paraId="72DF5E7D"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 xml:space="preserve">Генеральный директор </w:t>
                  </w:r>
                </w:p>
                <w:p w14:paraId="7E38E0DC"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r w:rsidRPr="00FB60BF">
                    <w:rPr>
                      <w:rFonts w:ascii="Times New Roman" w:eastAsia="Times New Roman" w:hAnsi="Times New Roman"/>
                      <w:lang w:eastAsia="ar-SA"/>
                    </w:rPr>
                    <w:t>ЗАО «</w:t>
                  </w:r>
                  <w:proofErr w:type="spellStart"/>
                  <w:r w:rsidRPr="00FB60BF">
                    <w:rPr>
                      <w:rFonts w:ascii="Times New Roman" w:eastAsia="Times New Roman" w:hAnsi="Times New Roman"/>
                      <w:lang w:eastAsia="ar-SA"/>
                    </w:rPr>
                    <w:t>Дект</w:t>
                  </w:r>
                  <w:proofErr w:type="spellEnd"/>
                  <w:r w:rsidRPr="00FB60BF">
                    <w:rPr>
                      <w:rFonts w:ascii="Times New Roman" w:eastAsia="Times New Roman" w:hAnsi="Times New Roman"/>
                      <w:lang w:eastAsia="ar-SA"/>
                    </w:rPr>
                    <w:t>-Стандарт»</w:t>
                  </w:r>
                </w:p>
                <w:p w14:paraId="67175713"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05745730" w14:textId="77777777" w:rsidR="00FB60BF" w:rsidRPr="00FB60BF" w:rsidRDefault="00FB60BF" w:rsidP="00FB60BF">
                  <w:pPr>
                    <w:suppressAutoHyphens/>
                    <w:spacing w:after="0" w:line="240" w:lineRule="auto"/>
                    <w:ind w:firstLine="709"/>
                    <w:rPr>
                      <w:rFonts w:ascii="Times New Roman" w:eastAsia="Times New Roman" w:hAnsi="Times New Roman"/>
                      <w:lang w:eastAsia="ar-SA"/>
                    </w:rPr>
                  </w:pPr>
                </w:p>
                <w:p w14:paraId="5B417366" w14:textId="77777777" w:rsidR="00FB60BF" w:rsidRPr="00FB60BF" w:rsidRDefault="00FB60BF" w:rsidP="00FB60BF">
                  <w:pPr>
                    <w:suppressAutoHyphens/>
                    <w:spacing w:after="0" w:line="240" w:lineRule="auto"/>
                    <w:ind w:firstLine="709"/>
                    <w:jc w:val="both"/>
                    <w:rPr>
                      <w:rFonts w:ascii="Times New Roman" w:eastAsia="Times New Roman" w:hAnsi="Times New Roman"/>
                      <w:lang w:eastAsia="ar-SA"/>
                    </w:rPr>
                  </w:pPr>
                  <w:r w:rsidRPr="00FB60BF">
                    <w:rPr>
                      <w:rFonts w:ascii="Times New Roman" w:eastAsia="Times New Roman" w:hAnsi="Times New Roman"/>
                      <w:lang w:eastAsia="ar-SA"/>
                    </w:rPr>
                    <w:t>_____________________ / Р.Р. Шакиров</w:t>
                  </w:r>
                  <w:r w:rsidRPr="00FB60BF">
                    <w:rPr>
                      <w:rFonts w:ascii="Times New Roman" w:eastAsia="Times New Roman" w:hAnsi="Times New Roman"/>
                      <w:b/>
                      <w:lang w:eastAsia="ar-SA"/>
                    </w:rPr>
                    <w:t xml:space="preserve"> </w:t>
                  </w:r>
                  <w:r w:rsidRPr="00FB60BF">
                    <w:rPr>
                      <w:rFonts w:ascii="Times New Roman" w:eastAsia="Times New Roman" w:hAnsi="Times New Roman"/>
                      <w:lang w:eastAsia="ar-SA"/>
                    </w:rPr>
                    <w:t>/</w:t>
                  </w:r>
                </w:p>
              </w:tc>
            </w:tr>
          </w:tbl>
          <w:p w14:paraId="6958A9DC" w14:textId="77777777" w:rsidR="00FB60BF" w:rsidRPr="00FB60BF" w:rsidRDefault="00FB60BF" w:rsidP="00FB60BF">
            <w:pPr>
              <w:suppressAutoHyphens/>
              <w:spacing w:after="0" w:line="240" w:lineRule="auto"/>
              <w:rPr>
                <w:rFonts w:ascii="Times New Roman" w:eastAsia="Times New Roman" w:hAnsi="Times New Roman"/>
                <w:sz w:val="20"/>
                <w:szCs w:val="20"/>
                <w:lang w:eastAsia="ar-SA"/>
              </w:rPr>
            </w:pPr>
          </w:p>
        </w:tc>
        <w:tc>
          <w:tcPr>
            <w:tcW w:w="1600" w:type="dxa"/>
            <w:tcBorders>
              <w:top w:val="nil"/>
              <w:left w:val="nil"/>
              <w:bottom w:val="nil"/>
              <w:right w:val="nil"/>
            </w:tcBorders>
            <w:shd w:val="clear" w:color="auto" w:fill="auto"/>
            <w:noWrap/>
            <w:vAlign w:val="bottom"/>
            <w:hideMark/>
          </w:tcPr>
          <w:p w14:paraId="09793976" w14:textId="77777777" w:rsidR="00FB60BF" w:rsidRPr="00FB60BF" w:rsidRDefault="00FB60BF" w:rsidP="00FB60BF">
            <w:pPr>
              <w:spacing w:after="0" w:line="240" w:lineRule="auto"/>
              <w:rPr>
                <w:rFonts w:ascii="Times New Roman" w:eastAsia="Times New Roman" w:hAnsi="Times New Roman"/>
                <w:color w:val="000000"/>
                <w:sz w:val="20"/>
                <w:szCs w:val="20"/>
                <w:lang w:eastAsia="ru-RU"/>
              </w:rPr>
            </w:pPr>
          </w:p>
        </w:tc>
      </w:tr>
    </w:tbl>
    <w:p w14:paraId="6FD2670A" w14:textId="77777777" w:rsidR="00FB60BF" w:rsidRDefault="00FB60BF" w:rsidP="00E109F6">
      <w:pPr>
        <w:ind w:right="-3" w:firstLine="709"/>
        <w:jc w:val="both"/>
      </w:pPr>
    </w:p>
    <w:p w14:paraId="75C7ECB5" w14:textId="77777777" w:rsidR="008913B0" w:rsidRDefault="008913B0" w:rsidP="00E109F6">
      <w:pPr>
        <w:ind w:right="-3" w:firstLine="709"/>
        <w:jc w:val="both"/>
      </w:pPr>
    </w:p>
    <w:p w14:paraId="11D0C22F" w14:textId="77777777" w:rsidR="008913B0" w:rsidRDefault="008913B0" w:rsidP="00E109F6">
      <w:pPr>
        <w:ind w:right="-3" w:firstLine="709"/>
        <w:jc w:val="both"/>
      </w:pPr>
    </w:p>
    <w:sectPr w:rsidR="008913B0" w:rsidSect="00D77ED0">
      <w:footerReference w:type="default" r:id="rId10"/>
      <w:pgSz w:w="11906" w:h="16838"/>
      <w:pgMar w:top="567" w:right="850" w:bottom="993"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3BB9436" w14:textId="77777777" w:rsidR="002B080E" w:rsidRDefault="002B080E" w:rsidP="00771EB0">
      <w:pPr>
        <w:spacing w:after="0" w:line="240" w:lineRule="auto"/>
      </w:pPr>
      <w:r>
        <w:separator/>
      </w:r>
    </w:p>
  </w:endnote>
  <w:endnote w:type="continuationSeparator" w:id="0">
    <w:p w14:paraId="5EDB16EC" w14:textId="77777777" w:rsidR="002B080E" w:rsidRDefault="002B080E" w:rsidP="00771E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36542706"/>
      <w:docPartObj>
        <w:docPartGallery w:val="Page Numbers (Bottom of Page)"/>
        <w:docPartUnique/>
      </w:docPartObj>
    </w:sdtPr>
    <w:sdtEndPr/>
    <w:sdtContent>
      <w:sdt>
        <w:sdtPr>
          <w:id w:val="860082579"/>
          <w:docPartObj>
            <w:docPartGallery w:val="Page Numbers (Top of Page)"/>
            <w:docPartUnique/>
          </w:docPartObj>
        </w:sdtPr>
        <w:sdtEndPr/>
        <w:sdtContent>
          <w:p w14:paraId="2FCAF252" w14:textId="77777777" w:rsidR="00771EB0" w:rsidRDefault="00771EB0">
            <w:pPr>
              <w:pStyle w:val="af"/>
              <w:jc w:val="right"/>
            </w:pPr>
            <w:r>
              <w:t xml:space="preserve">Страница </w:t>
            </w:r>
            <w:r>
              <w:rPr>
                <w:b/>
                <w:bCs/>
                <w:sz w:val="24"/>
                <w:szCs w:val="24"/>
              </w:rPr>
              <w:fldChar w:fldCharType="begin"/>
            </w:r>
            <w:r>
              <w:rPr>
                <w:b/>
                <w:bCs/>
              </w:rPr>
              <w:instrText>PAGE</w:instrText>
            </w:r>
            <w:r>
              <w:rPr>
                <w:b/>
                <w:bCs/>
                <w:sz w:val="24"/>
                <w:szCs w:val="24"/>
              </w:rPr>
              <w:fldChar w:fldCharType="separate"/>
            </w:r>
            <w:r w:rsidR="00723CFE">
              <w:rPr>
                <w:b/>
                <w:bCs/>
                <w:noProof/>
              </w:rPr>
              <w:t>7</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723CFE">
              <w:rPr>
                <w:b/>
                <w:bCs/>
                <w:noProof/>
              </w:rPr>
              <w:t>7</w:t>
            </w:r>
            <w:r>
              <w:rPr>
                <w:b/>
                <w:bCs/>
                <w:sz w:val="24"/>
                <w:szCs w:val="24"/>
              </w:rPr>
              <w:fldChar w:fldCharType="end"/>
            </w:r>
          </w:p>
        </w:sdtContent>
      </w:sdt>
    </w:sdtContent>
  </w:sdt>
  <w:p w14:paraId="17BEF01C" w14:textId="77777777" w:rsidR="00771EB0" w:rsidRDefault="00771EB0">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3F75A6" w14:textId="77777777" w:rsidR="002B080E" w:rsidRDefault="002B080E" w:rsidP="00771EB0">
      <w:pPr>
        <w:spacing w:after="0" w:line="240" w:lineRule="auto"/>
      </w:pPr>
      <w:r>
        <w:separator/>
      </w:r>
    </w:p>
  </w:footnote>
  <w:footnote w:type="continuationSeparator" w:id="0">
    <w:p w14:paraId="064F1ADC" w14:textId="77777777" w:rsidR="002B080E" w:rsidRDefault="002B080E" w:rsidP="00771E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156A5"/>
    <w:multiLevelType w:val="multilevel"/>
    <w:tmpl w:val="C0ECCCAC"/>
    <w:lvl w:ilvl="0">
      <w:start w:val="3"/>
      <w:numFmt w:val="decimal"/>
      <w:lvlText w:val="%1."/>
      <w:lvlJc w:val="left"/>
      <w:pPr>
        <w:ind w:left="360" w:hanging="360"/>
      </w:pPr>
      <w:rPr>
        <w:rFonts w:cs="Times New Roman" w:hint="default"/>
      </w:rPr>
    </w:lvl>
    <w:lvl w:ilvl="1">
      <w:start w:val="5"/>
      <w:numFmt w:val="decimal"/>
      <w:lvlText w:val="%1.%2."/>
      <w:lvlJc w:val="left"/>
      <w:pPr>
        <w:ind w:left="1069" w:hanging="36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2847" w:hanging="72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1">
    <w:nsid w:val="0DC02F71"/>
    <w:multiLevelType w:val="hybridMultilevel"/>
    <w:tmpl w:val="47806C3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A6D042A"/>
    <w:multiLevelType w:val="hybridMultilevel"/>
    <w:tmpl w:val="D374BE4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D102692"/>
    <w:multiLevelType w:val="multilevel"/>
    <w:tmpl w:val="D10C34D0"/>
    <w:lvl w:ilvl="0">
      <w:start w:val="1"/>
      <w:numFmt w:val="decimal"/>
      <w:lvlText w:val="%1."/>
      <w:lvlJc w:val="left"/>
      <w:pPr>
        <w:ind w:left="405" w:hanging="405"/>
      </w:pPr>
      <w:rPr>
        <w:rFonts w:hint="default"/>
      </w:rPr>
    </w:lvl>
    <w:lvl w:ilvl="1">
      <w:start w:val="1"/>
      <w:numFmt w:val="decimal"/>
      <w:lvlText w:val="%1.%2."/>
      <w:lvlJc w:val="left"/>
      <w:pPr>
        <w:ind w:left="1114" w:hanging="40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4">
    <w:nsid w:val="22984AA5"/>
    <w:multiLevelType w:val="multilevel"/>
    <w:tmpl w:val="5ED0CA2E"/>
    <w:lvl w:ilvl="0">
      <w:start w:val="1"/>
      <w:numFmt w:val="decimal"/>
      <w:lvlText w:val="%1."/>
      <w:lvlJc w:val="left"/>
      <w:pPr>
        <w:ind w:left="720" w:hanging="360"/>
      </w:pPr>
      <w:rPr>
        <w:rFonts w:cs="Times New Roman"/>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5">
    <w:nsid w:val="22DA326B"/>
    <w:multiLevelType w:val="multilevel"/>
    <w:tmpl w:val="D03E8BAA"/>
    <w:lvl w:ilvl="0">
      <w:start w:val="9"/>
      <w:numFmt w:val="decimal"/>
      <w:lvlText w:val="%1."/>
      <w:lvlJc w:val="left"/>
      <w:pPr>
        <w:ind w:left="360" w:hanging="360"/>
      </w:pPr>
      <w:rPr>
        <w:rFonts w:cs="Times New Roman" w:hint="default"/>
      </w:rPr>
    </w:lvl>
    <w:lvl w:ilvl="1">
      <w:start w:val="8"/>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6">
    <w:nsid w:val="25502D6D"/>
    <w:multiLevelType w:val="multilevel"/>
    <w:tmpl w:val="B9BC0C22"/>
    <w:lvl w:ilvl="0">
      <w:start w:val="1"/>
      <w:numFmt w:val="decimal"/>
      <w:lvlText w:val="%1."/>
      <w:legacy w:legacy="1" w:legacySpace="0" w:legacyIndent="567"/>
      <w:lvlJc w:val="left"/>
      <w:pPr>
        <w:ind w:left="567" w:hanging="567"/>
      </w:pPr>
      <w:rPr>
        <w:rFonts w:cs="Times New Roman"/>
      </w:rPr>
    </w:lvl>
    <w:lvl w:ilvl="1">
      <w:start w:val="1"/>
      <w:numFmt w:val="decimal"/>
      <w:lvlText w:val="%1.%2."/>
      <w:legacy w:legacy="1" w:legacySpace="0" w:legacyIndent="567"/>
      <w:lvlJc w:val="left"/>
      <w:pPr>
        <w:ind w:left="1134" w:hanging="567"/>
      </w:pPr>
      <w:rPr>
        <w:rFonts w:cs="Times New Roman"/>
        <w:color w:val="auto"/>
      </w:rPr>
    </w:lvl>
    <w:lvl w:ilvl="2">
      <w:start w:val="1"/>
      <w:numFmt w:val="decimal"/>
      <w:lvlText w:val="%1.%2.%3."/>
      <w:legacy w:legacy="1" w:legacySpace="0" w:legacyIndent="708"/>
      <w:lvlJc w:val="left"/>
      <w:pPr>
        <w:ind w:left="1276" w:hanging="708"/>
      </w:pPr>
      <w:rPr>
        <w:rFonts w:cs="Times New Roman"/>
      </w:rPr>
    </w:lvl>
    <w:lvl w:ilvl="3">
      <w:start w:val="1"/>
      <w:numFmt w:val="decimal"/>
      <w:lvlText w:val="%1.%2.%3.%4."/>
      <w:legacy w:legacy="1" w:legacySpace="0" w:legacyIndent="708"/>
      <w:lvlJc w:val="left"/>
      <w:pPr>
        <w:ind w:left="2550" w:hanging="708"/>
      </w:pPr>
      <w:rPr>
        <w:rFonts w:cs="Times New Roman"/>
      </w:rPr>
    </w:lvl>
    <w:lvl w:ilvl="4">
      <w:start w:val="1"/>
      <w:numFmt w:val="decimal"/>
      <w:lvlText w:val="%1.%2.%3.%4.%5."/>
      <w:legacy w:legacy="1" w:legacySpace="0" w:legacyIndent="708"/>
      <w:lvlJc w:val="left"/>
      <w:pPr>
        <w:ind w:left="3258" w:hanging="708"/>
      </w:pPr>
      <w:rPr>
        <w:rFonts w:cs="Times New Roman"/>
      </w:rPr>
    </w:lvl>
    <w:lvl w:ilvl="5">
      <w:start w:val="1"/>
      <w:numFmt w:val="decimal"/>
      <w:lvlText w:val="%1.%2.%3.%4.%5.%6."/>
      <w:legacy w:legacy="1" w:legacySpace="0" w:legacyIndent="708"/>
      <w:lvlJc w:val="left"/>
      <w:pPr>
        <w:ind w:left="3966" w:hanging="708"/>
      </w:pPr>
      <w:rPr>
        <w:rFonts w:cs="Times New Roman"/>
      </w:rPr>
    </w:lvl>
    <w:lvl w:ilvl="6">
      <w:start w:val="1"/>
      <w:numFmt w:val="decimal"/>
      <w:lvlText w:val="%1.%2.%3.%4.%5.%6.%7."/>
      <w:legacy w:legacy="1" w:legacySpace="0" w:legacyIndent="708"/>
      <w:lvlJc w:val="left"/>
      <w:pPr>
        <w:ind w:left="4674" w:hanging="708"/>
      </w:pPr>
      <w:rPr>
        <w:rFonts w:cs="Times New Roman"/>
      </w:rPr>
    </w:lvl>
    <w:lvl w:ilvl="7">
      <w:start w:val="1"/>
      <w:numFmt w:val="decimal"/>
      <w:lvlText w:val="%1.%2.%3.%4.%5.%6.%7.%8."/>
      <w:legacy w:legacy="1" w:legacySpace="0" w:legacyIndent="708"/>
      <w:lvlJc w:val="left"/>
      <w:pPr>
        <w:ind w:left="5382" w:hanging="708"/>
      </w:pPr>
      <w:rPr>
        <w:rFonts w:cs="Times New Roman"/>
      </w:rPr>
    </w:lvl>
    <w:lvl w:ilvl="8">
      <w:start w:val="1"/>
      <w:numFmt w:val="decimal"/>
      <w:lvlText w:val="%1.%2.%3.%4.%5.%6.%7.%8.%9."/>
      <w:legacy w:legacy="1" w:legacySpace="0" w:legacyIndent="708"/>
      <w:lvlJc w:val="left"/>
      <w:pPr>
        <w:ind w:left="6090" w:hanging="708"/>
      </w:pPr>
      <w:rPr>
        <w:rFonts w:cs="Times New Roman"/>
      </w:rPr>
    </w:lvl>
  </w:abstractNum>
  <w:abstractNum w:abstractNumId="7">
    <w:nsid w:val="3D9949A9"/>
    <w:multiLevelType w:val="hybridMultilevel"/>
    <w:tmpl w:val="983E1FA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E9A5D4D"/>
    <w:multiLevelType w:val="hybridMultilevel"/>
    <w:tmpl w:val="B2B20D3C"/>
    <w:lvl w:ilvl="0" w:tplc="F5E6379C">
      <w:start w:val="1"/>
      <w:numFmt w:val="decimal"/>
      <w:lvlText w:val="7.%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4B8037B9"/>
    <w:multiLevelType w:val="multilevel"/>
    <w:tmpl w:val="C74EAA52"/>
    <w:lvl w:ilvl="0">
      <w:start w:val="1"/>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6A200949"/>
    <w:multiLevelType w:val="multilevel"/>
    <w:tmpl w:val="E7B0F75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6B3B1314"/>
    <w:multiLevelType w:val="hybridMultilevel"/>
    <w:tmpl w:val="D4A2F96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2">
    <w:nsid w:val="6BE906F2"/>
    <w:multiLevelType w:val="hybridMultilevel"/>
    <w:tmpl w:val="2734712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C0E123A"/>
    <w:multiLevelType w:val="multilevel"/>
    <w:tmpl w:val="CFCA2592"/>
    <w:lvl w:ilvl="0">
      <w:start w:val="9"/>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4">
    <w:nsid w:val="735A2343"/>
    <w:multiLevelType w:val="multilevel"/>
    <w:tmpl w:val="D2E2A3D4"/>
    <w:lvl w:ilvl="0">
      <w:start w:val="9"/>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76530F13"/>
    <w:multiLevelType w:val="hybridMultilevel"/>
    <w:tmpl w:val="0BBEE73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0"/>
  </w:num>
  <w:num w:numId="2">
    <w:abstractNumId w:val="15"/>
  </w:num>
  <w:num w:numId="3">
    <w:abstractNumId w:val="6"/>
  </w:num>
  <w:num w:numId="4">
    <w:abstractNumId w:val="13"/>
  </w:num>
  <w:num w:numId="5">
    <w:abstractNumId w:val="5"/>
  </w:num>
  <w:num w:numId="6">
    <w:abstractNumId w:val="4"/>
  </w:num>
  <w:num w:numId="7">
    <w:abstractNumId w:val="8"/>
  </w:num>
  <w:num w:numId="8">
    <w:abstractNumId w:val="11"/>
  </w:num>
  <w:num w:numId="9">
    <w:abstractNumId w:val="12"/>
  </w:num>
  <w:num w:numId="10">
    <w:abstractNumId w:val="7"/>
  </w:num>
  <w:num w:numId="11">
    <w:abstractNumId w:val="9"/>
  </w:num>
  <w:num w:numId="12">
    <w:abstractNumId w:val="3"/>
  </w:num>
  <w:num w:numId="13">
    <w:abstractNumId w:val="10"/>
  </w:num>
  <w:num w:numId="14">
    <w:abstractNumId w:val="14"/>
  </w:num>
  <w:num w:numId="15">
    <w:abstractNumId w:val="1"/>
  </w:num>
  <w:num w:numId="16">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Хайретдинов Артур Рашидович">
    <w15:presenceInfo w15:providerId="AD" w15:userId="S-1-5-21-438639274-1736676612-2463291260-5981"/>
  </w15:person>
  <w15:person w15:author="Мухаметзянова Гюльнара Рафаэловна">
    <w15:presenceInfo w15:providerId="AD" w15:userId="S-1-5-21-438639274-1736676612-2463291260-5960"/>
  </w15:person>
  <w15:person w15:author="Ильгиз Кальметьев">
    <w15:presenceInfo w15:providerId="AD" w15:userId="S-1-5-21-438639274-1736676612-2463291260-1185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12"/>
    <w:rsid w:val="00000D2B"/>
    <w:rsid w:val="0001103B"/>
    <w:rsid w:val="00012D0D"/>
    <w:rsid w:val="0005573B"/>
    <w:rsid w:val="00055BF3"/>
    <w:rsid w:val="00055BF4"/>
    <w:rsid w:val="0006061B"/>
    <w:rsid w:val="000768B6"/>
    <w:rsid w:val="00084456"/>
    <w:rsid w:val="00085338"/>
    <w:rsid w:val="000A3C6D"/>
    <w:rsid w:val="000E769E"/>
    <w:rsid w:val="0010797D"/>
    <w:rsid w:val="001268B1"/>
    <w:rsid w:val="001371EF"/>
    <w:rsid w:val="00147AAE"/>
    <w:rsid w:val="0016229D"/>
    <w:rsid w:val="001854E8"/>
    <w:rsid w:val="0018765B"/>
    <w:rsid w:val="001A029E"/>
    <w:rsid w:val="001D75E8"/>
    <w:rsid w:val="00203A50"/>
    <w:rsid w:val="0020569D"/>
    <w:rsid w:val="002070C3"/>
    <w:rsid w:val="00207A83"/>
    <w:rsid w:val="002148EC"/>
    <w:rsid w:val="00217064"/>
    <w:rsid w:val="00232B75"/>
    <w:rsid w:val="0024198E"/>
    <w:rsid w:val="002537DB"/>
    <w:rsid w:val="0026163E"/>
    <w:rsid w:val="00272AC6"/>
    <w:rsid w:val="002767AD"/>
    <w:rsid w:val="00297C86"/>
    <w:rsid w:val="002A1C51"/>
    <w:rsid w:val="002B080E"/>
    <w:rsid w:val="002B13EC"/>
    <w:rsid w:val="002B4388"/>
    <w:rsid w:val="002C2C31"/>
    <w:rsid w:val="002C4714"/>
    <w:rsid w:val="002C77FA"/>
    <w:rsid w:val="00323FF8"/>
    <w:rsid w:val="003255B8"/>
    <w:rsid w:val="003306EF"/>
    <w:rsid w:val="00337940"/>
    <w:rsid w:val="00356DAD"/>
    <w:rsid w:val="00373B45"/>
    <w:rsid w:val="003B6DC6"/>
    <w:rsid w:val="003C1EBD"/>
    <w:rsid w:val="003E164D"/>
    <w:rsid w:val="004172A6"/>
    <w:rsid w:val="00445663"/>
    <w:rsid w:val="00445AA7"/>
    <w:rsid w:val="004508D7"/>
    <w:rsid w:val="0049045E"/>
    <w:rsid w:val="004962FC"/>
    <w:rsid w:val="004B35EB"/>
    <w:rsid w:val="004E5FC1"/>
    <w:rsid w:val="004F0E1E"/>
    <w:rsid w:val="005443E4"/>
    <w:rsid w:val="00571B24"/>
    <w:rsid w:val="005740C8"/>
    <w:rsid w:val="0059419A"/>
    <w:rsid w:val="005A0496"/>
    <w:rsid w:val="005C289B"/>
    <w:rsid w:val="005C35E8"/>
    <w:rsid w:val="005E165D"/>
    <w:rsid w:val="005F2B84"/>
    <w:rsid w:val="005F5C4A"/>
    <w:rsid w:val="00601278"/>
    <w:rsid w:val="00612952"/>
    <w:rsid w:val="00616C97"/>
    <w:rsid w:val="006212DD"/>
    <w:rsid w:val="006234F8"/>
    <w:rsid w:val="00641A98"/>
    <w:rsid w:val="00660107"/>
    <w:rsid w:val="0067711B"/>
    <w:rsid w:val="00690500"/>
    <w:rsid w:val="00695395"/>
    <w:rsid w:val="006A2727"/>
    <w:rsid w:val="006A4E4F"/>
    <w:rsid w:val="006B0EA0"/>
    <w:rsid w:val="006B5EEC"/>
    <w:rsid w:val="006C397A"/>
    <w:rsid w:val="006C3C79"/>
    <w:rsid w:val="006F0155"/>
    <w:rsid w:val="006F2CE3"/>
    <w:rsid w:val="006F33BA"/>
    <w:rsid w:val="006F3BF3"/>
    <w:rsid w:val="00701451"/>
    <w:rsid w:val="00723CFE"/>
    <w:rsid w:val="0072453B"/>
    <w:rsid w:val="007316F3"/>
    <w:rsid w:val="00765DBB"/>
    <w:rsid w:val="00771EB0"/>
    <w:rsid w:val="007B1E3F"/>
    <w:rsid w:val="007B3B1C"/>
    <w:rsid w:val="007B5D4D"/>
    <w:rsid w:val="007B6A42"/>
    <w:rsid w:val="007E1204"/>
    <w:rsid w:val="00813642"/>
    <w:rsid w:val="00832A12"/>
    <w:rsid w:val="0084023C"/>
    <w:rsid w:val="008613A5"/>
    <w:rsid w:val="008913B0"/>
    <w:rsid w:val="008A3EAF"/>
    <w:rsid w:val="008F03E0"/>
    <w:rsid w:val="008F333F"/>
    <w:rsid w:val="008F58B8"/>
    <w:rsid w:val="00900AA2"/>
    <w:rsid w:val="009578C9"/>
    <w:rsid w:val="00961395"/>
    <w:rsid w:val="00995621"/>
    <w:rsid w:val="009A015B"/>
    <w:rsid w:val="009A179B"/>
    <w:rsid w:val="009B0423"/>
    <w:rsid w:val="009B65FC"/>
    <w:rsid w:val="009C287D"/>
    <w:rsid w:val="009C2AFA"/>
    <w:rsid w:val="009E4D02"/>
    <w:rsid w:val="00A03D12"/>
    <w:rsid w:val="00A241F3"/>
    <w:rsid w:val="00A41466"/>
    <w:rsid w:val="00A77327"/>
    <w:rsid w:val="00A809CA"/>
    <w:rsid w:val="00AA4014"/>
    <w:rsid w:val="00AB0F7A"/>
    <w:rsid w:val="00AC17B1"/>
    <w:rsid w:val="00AE57DF"/>
    <w:rsid w:val="00AE6647"/>
    <w:rsid w:val="00AF0DF5"/>
    <w:rsid w:val="00B01E8A"/>
    <w:rsid w:val="00B0667D"/>
    <w:rsid w:val="00B12AA1"/>
    <w:rsid w:val="00B31844"/>
    <w:rsid w:val="00B3250A"/>
    <w:rsid w:val="00B50859"/>
    <w:rsid w:val="00B52FD1"/>
    <w:rsid w:val="00B5317E"/>
    <w:rsid w:val="00B60305"/>
    <w:rsid w:val="00B70AB6"/>
    <w:rsid w:val="00B70AC8"/>
    <w:rsid w:val="00B72997"/>
    <w:rsid w:val="00B82615"/>
    <w:rsid w:val="00BA0723"/>
    <w:rsid w:val="00BD01F1"/>
    <w:rsid w:val="00BE6CA3"/>
    <w:rsid w:val="00BF51DE"/>
    <w:rsid w:val="00C017FC"/>
    <w:rsid w:val="00C53391"/>
    <w:rsid w:val="00C571FE"/>
    <w:rsid w:val="00C576BD"/>
    <w:rsid w:val="00C66DCD"/>
    <w:rsid w:val="00CB268C"/>
    <w:rsid w:val="00CB5646"/>
    <w:rsid w:val="00CC27E3"/>
    <w:rsid w:val="00CF193D"/>
    <w:rsid w:val="00CF7C4D"/>
    <w:rsid w:val="00D044E6"/>
    <w:rsid w:val="00D119C3"/>
    <w:rsid w:val="00D119E6"/>
    <w:rsid w:val="00D33B91"/>
    <w:rsid w:val="00D57DDD"/>
    <w:rsid w:val="00D77ED0"/>
    <w:rsid w:val="00D9747E"/>
    <w:rsid w:val="00DA6078"/>
    <w:rsid w:val="00DB3CB1"/>
    <w:rsid w:val="00DE645D"/>
    <w:rsid w:val="00E01DEE"/>
    <w:rsid w:val="00E05C8A"/>
    <w:rsid w:val="00E109F6"/>
    <w:rsid w:val="00E14D80"/>
    <w:rsid w:val="00E23BE7"/>
    <w:rsid w:val="00E2566D"/>
    <w:rsid w:val="00E36417"/>
    <w:rsid w:val="00E41DE7"/>
    <w:rsid w:val="00E75E40"/>
    <w:rsid w:val="00E82D4C"/>
    <w:rsid w:val="00E917DB"/>
    <w:rsid w:val="00ED23F3"/>
    <w:rsid w:val="00EE49B6"/>
    <w:rsid w:val="00F05D29"/>
    <w:rsid w:val="00F33117"/>
    <w:rsid w:val="00F46346"/>
    <w:rsid w:val="00F56CDE"/>
    <w:rsid w:val="00F62789"/>
    <w:rsid w:val="00F8100C"/>
    <w:rsid w:val="00F84380"/>
    <w:rsid w:val="00FB60BF"/>
    <w:rsid w:val="00FD14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ADE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List"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C51"/>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B52FD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B52FD1"/>
    <w:rPr>
      <w:rFonts w:ascii="Tahoma" w:hAnsi="Tahoma" w:cs="Tahoma"/>
      <w:sz w:val="16"/>
      <w:szCs w:val="16"/>
    </w:rPr>
  </w:style>
  <w:style w:type="paragraph" w:styleId="a5">
    <w:name w:val="List Paragraph"/>
    <w:basedOn w:val="a"/>
    <w:uiPriority w:val="99"/>
    <w:qFormat/>
    <w:rsid w:val="004962FC"/>
    <w:pPr>
      <w:ind w:left="720"/>
      <w:contextualSpacing/>
    </w:pPr>
  </w:style>
  <w:style w:type="character" w:styleId="a6">
    <w:name w:val="annotation reference"/>
    <w:basedOn w:val="a0"/>
    <w:uiPriority w:val="99"/>
    <w:semiHidden/>
    <w:rsid w:val="005F2B84"/>
    <w:rPr>
      <w:rFonts w:cs="Times New Roman"/>
      <w:sz w:val="16"/>
      <w:szCs w:val="16"/>
    </w:rPr>
  </w:style>
  <w:style w:type="paragraph" w:styleId="a7">
    <w:name w:val="annotation text"/>
    <w:basedOn w:val="a"/>
    <w:link w:val="a8"/>
    <w:uiPriority w:val="99"/>
    <w:semiHidden/>
    <w:rsid w:val="005F2B84"/>
    <w:pPr>
      <w:spacing w:line="240" w:lineRule="auto"/>
    </w:pPr>
    <w:rPr>
      <w:sz w:val="20"/>
      <w:szCs w:val="20"/>
    </w:rPr>
  </w:style>
  <w:style w:type="character" w:customStyle="1" w:styleId="a8">
    <w:name w:val="Текст примечания Знак"/>
    <w:basedOn w:val="a0"/>
    <w:link w:val="a7"/>
    <w:uiPriority w:val="99"/>
    <w:semiHidden/>
    <w:locked/>
    <w:rsid w:val="005F2B84"/>
    <w:rPr>
      <w:rFonts w:cs="Times New Roman"/>
      <w:sz w:val="20"/>
      <w:szCs w:val="20"/>
    </w:rPr>
  </w:style>
  <w:style w:type="paragraph" w:styleId="a9">
    <w:name w:val="annotation subject"/>
    <w:basedOn w:val="a7"/>
    <w:next w:val="a7"/>
    <w:link w:val="aa"/>
    <w:uiPriority w:val="99"/>
    <w:semiHidden/>
    <w:rsid w:val="005F2B84"/>
    <w:rPr>
      <w:b/>
      <w:bCs/>
    </w:rPr>
  </w:style>
  <w:style w:type="character" w:customStyle="1" w:styleId="aa">
    <w:name w:val="Тема примечания Знак"/>
    <w:basedOn w:val="a8"/>
    <w:link w:val="a9"/>
    <w:uiPriority w:val="99"/>
    <w:semiHidden/>
    <w:locked/>
    <w:rsid w:val="005F2B84"/>
    <w:rPr>
      <w:rFonts w:cs="Times New Roman"/>
      <w:b/>
      <w:bCs/>
      <w:sz w:val="20"/>
      <w:szCs w:val="20"/>
    </w:rPr>
  </w:style>
  <w:style w:type="paragraph" w:styleId="ab">
    <w:name w:val="List"/>
    <w:basedOn w:val="a"/>
    <w:uiPriority w:val="99"/>
    <w:rsid w:val="006F2CE3"/>
    <w:pPr>
      <w:spacing w:after="0" w:line="240" w:lineRule="auto"/>
      <w:ind w:left="283" w:hanging="283"/>
    </w:pPr>
    <w:rPr>
      <w:rFonts w:ascii="Times New Roman" w:eastAsia="Times New Roman" w:hAnsi="Times New Roman"/>
      <w:sz w:val="20"/>
      <w:szCs w:val="20"/>
      <w:lang w:eastAsia="ru-RU"/>
    </w:rPr>
  </w:style>
  <w:style w:type="paragraph" w:styleId="ac">
    <w:name w:val="Normal (Web)"/>
    <w:basedOn w:val="a"/>
    <w:uiPriority w:val="99"/>
    <w:rsid w:val="00AE6647"/>
    <w:pPr>
      <w:spacing w:before="100" w:beforeAutospacing="1" w:after="100" w:afterAutospacing="1" w:line="240" w:lineRule="auto"/>
    </w:pPr>
    <w:rPr>
      <w:rFonts w:ascii="Times New Roman" w:hAnsi="Times New Roman"/>
      <w:sz w:val="24"/>
      <w:szCs w:val="24"/>
      <w:lang w:eastAsia="ru-RU"/>
    </w:rPr>
  </w:style>
  <w:style w:type="paragraph" w:styleId="ad">
    <w:name w:val="header"/>
    <w:basedOn w:val="a"/>
    <w:link w:val="ae"/>
    <w:uiPriority w:val="99"/>
    <w:unhideWhenUsed/>
    <w:rsid w:val="00771EB0"/>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771EB0"/>
    <w:rPr>
      <w:lang w:eastAsia="en-US"/>
    </w:rPr>
  </w:style>
  <w:style w:type="paragraph" w:styleId="af">
    <w:name w:val="footer"/>
    <w:basedOn w:val="a"/>
    <w:link w:val="af0"/>
    <w:uiPriority w:val="99"/>
    <w:unhideWhenUsed/>
    <w:rsid w:val="00771EB0"/>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771EB0"/>
    <w:rPr>
      <w:lang w:eastAsia="en-US"/>
    </w:rPr>
  </w:style>
  <w:style w:type="paragraph" w:customStyle="1" w:styleId="Default">
    <w:name w:val="Default"/>
    <w:rsid w:val="006C397A"/>
    <w:pPr>
      <w:autoSpaceDE w:val="0"/>
      <w:autoSpaceDN w:val="0"/>
      <w:adjustRightInd w:val="0"/>
    </w:pPr>
    <w:rPr>
      <w:rFonts w:ascii="Times New Roman" w:eastAsiaTheme="minorHAnsi" w:hAnsi="Times New Roman"/>
      <w:color w:val="000000"/>
      <w:sz w:val="24"/>
      <w:szCs w:val="24"/>
      <w:lang w:eastAsia="en-US"/>
    </w:rPr>
  </w:style>
  <w:style w:type="character" w:styleId="af1">
    <w:name w:val="Hyperlink"/>
    <w:basedOn w:val="a0"/>
    <w:uiPriority w:val="99"/>
    <w:unhideWhenUsed/>
    <w:rsid w:val="006C397A"/>
    <w:rPr>
      <w:color w:val="0000FF" w:themeColor="hyperlink"/>
      <w:u w:val="single"/>
    </w:rPr>
  </w:style>
  <w:style w:type="paragraph" w:styleId="af2">
    <w:name w:val="No Spacing"/>
    <w:uiPriority w:val="1"/>
    <w:qFormat/>
    <w:rsid w:val="00AA4014"/>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0995237">
      <w:marLeft w:val="0"/>
      <w:marRight w:val="0"/>
      <w:marTop w:val="0"/>
      <w:marBottom w:val="0"/>
      <w:divBdr>
        <w:top w:val="none" w:sz="0" w:space="0" w:color="auto"/>
        <w:left w:val="none" w:sz="0" w:space="0" w:color="auto"/>
        <w:bottom w:val="none" w:sz="0" w:space="0" w:color="auto"/>
        <w:right w:val="none" w:sz="0" w:space="0" w:color="auto"/>
      </w:divBdr>
    </w:div>
    <w:div w:id="817771705">
      <w:bodyDiv w:val="1"/>
      <w:marLeft w:val="0"/>
      <w:marRight w:val="0"/>
      <w:marTop w:val="0"/>
      <w:marBottom w:val="0"/>
      <w:divBdr>
        <w:top w:val="none" w:sz="0" w:space="0" w:color="auto"/>
        <w:left w:val="none" w:sz="0" w:space="0" w:color="auto"/>
        <w:bottom w:val="none" w:sz="0" w:space="0" w:color="auto"/>
        <w:right w:val="none" w:sz="0" w:space="0" w:color="auto"/>
      </w:divBdr>
    </w:div>
    <w:div w:id="9390303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yperlink" Target="mailto:a.hajretdinov@bashtel.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7F498-5460-4B93-93AA-EC84CCD72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7</Pages>
  <Words>3138</Words>
  <Characters>17890</Characters>
  <Application>Microsoft Office Word</Application>
  <DocSecurity>0</DocSecurity>
  <Lines>149</Lines>
  <Paragraphs>41</Paragraphs>
  <ScaleCrop>false</ScaleCrop>
  <HeadingPairs>
    <vt:vector size="2" baseType="variant">
      <vt:variant>
        <vt:lpstr>Название</vt:lpstr>
      </vt:variant>
      <vt:variant>
        <vt:i4>1</vt:i4>
      </vt:variant>
    </vt:vector>
  </HeadingPairs>
  <TitlesOfParts>
    <vt:vector size="1" baseType="lpstr">
      <vt:lpstr>ДОГОВОР ПОДРЯДА № _______</vt:lpstr>
    </vt:vector>
  </TitlesOfParts>
  <Company>BIS</Company>
  <LinksUpToDate>false</LinksUpToDate>
  <CharactersWithSpaces>20987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ПОДРЯДА № _______</dc:title>
  <dc:creator>Шарипова Фатима Мухтаровна</dc:creator>
  <cp:lastModifiedBy>Фаррахова Эльвера Римовна</cp:lastModifiedBy>
  <cp:revision>10</cp:revision>
  <cp:lastPrinted>2015-09-23T04:44:00Z</cp:lastPrinted>
  <dcterms:created xsi:type="dcterms:W3CDTF">2015-09-10T04:37:00Z</dcterms:created>
  <dcterms:modified xsi:type="dcterms:W3CDTF">2015-09-23T04:44:00Z</dcterms:modified>
</cp:coreProperties>
</file>